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C0E052" w14:textId="18C402BD" w:rsidR="0075426D" w:rsidRPr="00D41E2B" w:rsidRDefault="0075426D" w:rsidP="0003184B"/>
    <w:p w14:paraId="79335D1C" w14:textId="199BA62A" w:rsidR="00503E52" w:rsidRDefault="0003184B" w:rsidP="0003184B">
      <w:pPr>
        <w:jc w:val="center"/>
      </w:pPr>
      <w:r w:rsidRPr="00D41E2B">
        <w:rPr>
          <w:rFonts w:cstheme="majorHAnsi"/>
          <w:noProof/>
          <w:sz w:val="20"/>
          <w:szCs w:val="20"/>
          <w:lang w:eastAsia="fr-FR"/>
        </w:rPr>
        <w:drawing>
          <wp:inline distT="0" distB="0" distL="0" distR="0" wp14:anchorId="3513157E" wp14:editId="382C5FD6">
            <wp:extent cx="2501900" cy="1109022"/>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536755" cy="1124472"/>
                    </a:xfrm>
                    <a:prstGeom prst="rect">
                      <a:avLst/>
                    </a:prstGeom>
                  </pic:spPr>
                </pic:pic>
              </a:graphicData>
            </a:graphic>
          </wp:inline>
        </w:drawing>
      </w:r>
    </w:p>
    <w:p w14:paraId="6ACC02C6" w14:textId="77777777" w:rsidR="00C37C2C" w:rsidRPr="00C37C2C" w:rsidRDefault="00C37C2C" w:rsidP="00C37C2C">
      <w:pPr>
        <w:jc w:val="center"/>
        <w:rPr>
          <w:rFonts w:cstheme="majorHAnsi"/>
          <w:b/>
          <w:sz w:val="32"/>
          <w:szCs w:val="32"/>
        </w:rPr>
      </w:pPr>
      <w:r w:rsidRPr="00C37C2C">
        <w:rPr>
          <w:rFonts w:cstheme="majorHAnsi"/>
          <w:b/>
          <w:sz w:val="32"/>
          <w:szCs w:val="32"/>
        </w:rPr>
        <w:t>Acte d’engagement</w:t>
      </w:r>
    </w:p>
    <w:p w14:paraId="023D4353" w14:textId="77777777" w:rsidR="009D00C6" w:rsidRPr="00C37C2C" w:rsidRDefault="009D00C6" w:rsidP="00A25817">
      <w:pPr>
        <w:pBdr>
          <w:bottom w:val="single" w:sz="4" w:space="1" w:color="auto"/>
        </w:pBdr>
        <w:rPr>
          <w:rFonts w:eastAsiaTheme="majorEastAsia" w:cstheme="majorHAnsi"/>
          <w:b/>
          <w:caps/>
          <w:color w:val="000000" w:themeColor="text1"/>
          <w:sz w:val="32"/>
          <w:szCs w:val="32"/>
        </w:rPr>
      </w:pPr>
    </w:p>
    <w:p w14:paraId="66562F9D" w14:textId="7497CAFE" w:rsidR="00AA3819" w:rsidRPr="00C37C2C" w:rsidRDefault="00AA3819" w:rsidP="00A63914">
      <w:pPr>
        <w:rPr>
          <w:sz w:val="32"/>
          <w:szCs w:val="32"/>
        </w:rPr>
      </w:pPr>
    </w:p>
    <w:p w14:paraId="341B7EE8" w14:textId="37E11D06" w:rsidR="00C37C2C" w:rsidRPr="00C37C2C" w:rsidRDefault="00C37C2C" w:rsidP="00C37C2C">
      <w:pPr>
        <w:jc w:val="center"/>
        <w:rPr>
          <w:b/>
          <w:sz w:val="32"/>
          <w:szCs w:val="32"/>
        </w:rPr>
      </w:pPr>
      <w:r w:rsidRPr="00C37C2C">
        <w:rPr>
          <w:b/>
          <w:sz w:val="32"/>
          <w:szCs w:val="32"/>
        </w:rPr>
        <w:t>Accord-cadre n°</w:t>
      </w:r>
      <w:r w:rsidR="00CE1654">
        <w:rPr>
          <w:b/>
          <w:sz w:val="32"/>
          <w:szCs w:val="32"/>
        </w:rPr>
        <w:t>AC.2026.2135</w:t>
      </w:r>
    </w:p>
    <w:p w14:paraId="1DE0579C" w14:textId="324C4F34" w:rsidR="00C37C2C" w:rsidRPr="00C37C2C" w:rsidRDefault="00C37C2C" w:rsidP="00C37C2C">
      <w:pPr>
        <w:rPr>
          <w:sz w:val="32"/>
          <w:szCs w:val="32"/>
        </w:rPr>
      </w:pPr>
    </w:p>
    <w:p w14:paraId="4FD40318" w14:textId="77777777" w:rsidR="00C37C2C" w:rsidRPr="00C37C2C" w:rsidRDefault="00C37C2C" w:rsidP="00C37C2C">
      <w:pPr>
        <w:jc w:val="center"/>
        <w:rPr>
          <w:b/>
          <w:sz w:val="32"/>
          <w:szCs w:val="32"/>
        </w:rPr>
      </w:pPr>
      <w:bookmarkStart w:id="0" w:name="Objectif_Marché"/>
      <w:r w:rsidRPr="00C37C2C">
        <w:rPr>
          <w:b/>
          <w:sz w:val="32"/>
          <w:szCs w:val="32"/>
        </w:rPr>
        <w:t>Service d’envoi et d’archivage de lettres recommandées</w:t>
      </w:r>
      <w:bookmarkEnd w:id="0"/>
    </w:p>
    <w:p w14:paraId="3487478C" w14:textId="77777777" w:rsidR="00C37C2C" w:rsidRPr="00C37C2C" w:rsidRDefault="00C37C2C" w:rsidP="00C37C2C">
      <w:pPr>
        <w:rPr>
          <w:sz w:val="32"/>
          <w:szCs w:val="32"/>
        </w:rPr>
      </w:pPr>
    </w:p>
    <w:p w14:paraId="059A9E57" w14:textId="77777777" w:rsidR="00880E61" w:rsidRPr="00D41E2B" w:rsidRDefault="00880E61">
      <w:pPr>
        <w:spacing w:after="160" w:line="259" w:lineRule="auto"/>
        <w:contextualSpacing w:val="0"/>
        <w:jc w:val="left"/>
        <w:rPr>
          <w:rFonts w:cstheme="majorHAnsi"/>
          <w:b/>
          <w:sz w:val="20"/>
          <w:szCs w:val="20"/>
        </w:rPr>
      </w:pPr>
      <w:r w:rsidRPr="00D41E2B">
        <w:rPr>
          <w:rFonts w:cstheme="majorHAnsi"/>
          <w:b/>
          <w:sz w:val="20"/>
          <w:szCs w:val="20"/>
        </w:rPr>
        <w:br w:type="page"/>
      </w:r>
    </w:p>
    <w:p w14:paraId="36ECEFF0" w14:textId="58DD5882" w:rsidR="00F12734" w:rsidRPr="00480035" w:rsidRDefault="00607B79" w:rsidP="00607B79">
      <w:pPr>
        <w:jc w:val="center"/>
        <w:rPr>
          <w:rFonts w:cstheme="majorHAnsi"/>
          <w:b/>
          <w:szCs w:val="23"/>
        </w:rPr>
      </w:pPr>
      <w:r w:rsidRPr="00480035">
        <w:rPr>
          <w:rFonts w:cstheme="majorHAnsi"/>
          <w:b/>
          <w:szCs w:val="23"/>
        </w:rPr>
        <w:lastRenderedPageBreak/>
        <w:t>Préambule</w:t>
      </w:r>
    </w:p>
    <w:p w14:paraId="3ABDA59A" w14:textId="77777777" w:rsidR="00F12734" w:rsidRPr="00480035" w:rsidRDefault="00F12734" w:rsidP="00607B79">
      <w:pPr>
        <w:rPr>
          <w:rFonts w:cstheme="majorHAnsi"/>
          <w:szCs w:val="23"/>
        </w:rPr>
      </w:pPr>
    </w:p>
    <w:p w14:paraId="52DF5335" w14:textId="77777777" w:rsidR="00AA3819" w:rsidRPr="00480035" w:rsidRDefault="00AA3819" w:rsidP="00607B79">
      <w:pPr>
        <w:pBdr>
          <w:top w:val="single" w:sz="4" w:space="1" w:color="auto"/>
        </w:pBdr>
        <w:rPr>
          <w:rFonts w:cstheme="majorHAnsi"/>
          <w:szCs w:val="23"/>
        </w:rPr>
      </w:pPr>
    </w:p>
    <w:p w14:paraId="66FD6EC9" w14:textId="452E5141" w:rsidR="00607B79" w:rsidRPr="00480035" w:rsidRDefault="00607B79" w:rsidP="00F33541">
      <w:pPr>
        <w:rPr>
          <w:rFonts w:cstheme="majorHAnsi"/>
          <w:szCs w:val="23"/>
        </w:rPr>
      </w:pPr>
      <w:r w:rsidRPr="00480035">
        <w:rPr>
          <w:rFonts w:cstheme="majorHAnsi"/>
          <w:szCs w:val="23"/>
        </w:rPr>
        <w:t>L’accord-cadre est conclu entre :</w:t>
      </w:r>
    </w:p>
    <w:p w14:paraId="2CE17D10" w14:textId="36019487" w:rsidR="00FB6F2C" w:rsidRPr="00480035" w:rsidRDefault="00607B79" w:rsidP="0093682B">
      <w:pPr>
        <w:pStyle w:val="Paragraphedeliste"/>
        <w:numPr>
          <w:ilvl w:val="0"/>
          <w:numId w:val="7"/>
        </w:numPr>
        <w:overflowPunct/>
        <w:autoSpaceDE/>
        <w:autoSpaceDN/>
        <w:adjustRightInd/>
        <w:textAlignment w:val="auto"/>
        <w:rPr>
          <w:rFonts w:asciiTheme="majorHAnsi" w:hAnsiTheme="majorHAnsi" w:cstheme="majorHAnsi"/>
          <w:szCs w:val="23"/>
        </w:rPr>
      </w:pPr>
      <w:r w:rsidRPr="00480035">
        <w:rPr>
          <w:rFonts w:asciiTheme="majorHAnsi" w:hAnsiTheme="majorHAnsi" w:cstheme="majorHAnsi"/>
          <w:szCs w:val="23"/>
        </w:rPr>
        <w:t xml:space="preserve">D’une part, </w:t>
      </w:r>
      <w:r w:rsidR="00FB6F2C" w:rsidRPr="00480035">
        <w:rPr>
          <w:rFonts w:asciiTheme="majorHAnsi" w:hAnsiTheme="majorHAnsi" w:cstheme="majorHAnsi"/>
          <w:szCs w:val="23"/>
        </w:rPr>
        <w:t xml:space="preserve">les </w:t>
      </w:r>
      <w:r w:rsidR="00FB6F2C" w:rsidRPr="00480035">
        <w:rPr>
          <w:rFonts w:asciiTheme="majorHAnsi" w:hAnsiTheme="majorHAnsi" w:cstheme="majorHAnsi"/>
          <w:b/>
          <w:szCs w:val="23"/>
        </w:rPr>
        <w:t>organismes bénéficiaires</w:t>
      </w:r>
      <w:r w:rsidR="00FB6F2C" w:rsidRPr="00480035">
        <w:rPr>
          <w:rFonts w:asciiTheme="majorHAnsi" w:hAnsiTheme="majorHAnsi" w:cstheme="majorHAnsi"/>
          <w:szCs w:val="23"/>
        </w:rPr>
        <w:t xml:space="preserve"> composés de :</w:t>
      </w:r>
    </w:p>
    <w:p w14:paraId="0D6236F4" w14:textId="161A7F7F" w:rsidR="00FB6F2C" w:rsidRPr="00480035" w:rsidRDefault="00FB6F2C" w:rsidP="0093682B">
      <w:pPr>
        <w:pStyle w:val="Paragraphedeliste"/>
        <w:numPr>
          <w:ilvl w:val="1"/>
          <w:numId w:val="7"/>
        </w:numPr>
        <w:overflowPunct/>
        <w:autoSpaceDE/>
        <w:autoSpaceDN/>
        <w:adjustRightInd/>
        <w:textAlignment w:val="auto"/>
        <w:rPr>
          <w:rFonts w:asciiTheme="majorHAnsi" w:hAnsiTheme="majorHAnsi" w:cstheme="majorHAnsi"/>
          <w:szCs w:val="23"/>
        </w:rPr>
      </w:pPr>
      <w:r w:rsidRPr="00480035">
        <w:rPr>
          <w:rFonts w:asciiTheme="majorHAnsi" w:hAnsiTheme="majorHAnsi" w:cstheme="majorHAnsi"/>
          <w:szCs w:val="23"/>
        </w:rPr>
        <w:t xml:space="preserve">La </w:t>
      </w:r>
      <w:r w:rsidR="00F33541" w:rsidRPr="00480035">
        <w:rPr>
          <w:rFonts w:asciiTheme="majorHAnsi" w:hAnsiTheme="majorHAnsi" w:cstheme="majorHAnsi"/>
          <w:b/>
          <w:szCs w:val="23"/>
        </w:rPr>
        <w:t xml:space="preserve">Caisse nationale </w:t>
      </w:r>
      <w:r w:rsidR="00F33541" w:rsidRPr="00480035">
        <w:rPr>
          <w:rFonts w:asciiTheme="majorHAnsi" w:hAnsiTheme="majorHAnsi" w:cstheme="majorHAnsi"/>
          <w:szCs w:val="23"/>
        </w:rPr>
        <w:t>mentionnée</w:t>
      </w:r>
      <w:r w:rsidR="00607B79" w:rsidRPr="00480035">
        <w:rPr>
          <w:rFonts w:asciiTheme="majorHAnsi" w:hAnsiTheme="majorHAnsi" w:cstheme="majorHAnsi"/>
          <w:szCs w:val="23"/>
        </w:rPr>
        <w:t xml:space="preserve"> à l’article</w:t>
      </w:r>
      <w:r w:rsidR="00F33541" w:rsidRPr="00480035">
        <w:rPr>
          <w:rFonts w:asciiTheme="majorHAnsi" w:hAnsiTheme="majorHAnsi" w:cstheme="majorHAnsi"/>
          <w:b/>
          <w:szCs w:val="23"/>
        </w:rPr>
        <w:t xml:space="preserve"> </w:t>
      </w:r>
      <w:r w:rsidRPr="00480035">
        <w:rPr>
          <w:rFonts w:asciiTheme="majorHAnsi" w:hAnsiTheme="majorHAnsi" w:cstheme="majorHAnsi"/>
          <w:b/>
          <w:szCs w:val="23"/>
        </w:rPr>
        <w:fldChar w:fldCharType="begin"/>
      </w:r>
      <w:r w:rsidRPr="00480035">
        <w:rPr>
          <w:rFonts w:asciiTheme="majorHAnsi" w:hAnsiTheme="majorHAnsi" w:cstheme="majorHAnsi"/>
          <w:b/>
          <w:szCs w:val="23"/>
        </w:rPr>
        <w:instrText xml:space="preserve"> REF _Ref188014549 \n \h  \* MERGEFORMAT </w:instrText>
      </w:r>
      <w:r w:rsidRPr="00480035">
        <w:rPr>
          <w:rFonts w:asciiTheme="majorHAnsi" w:hAnsiTheme="majorHAnsi" w:cstheme="majorHAnsi"/>
          <w:b/>
          <w:szCs w:val="23"/>
        </w:rPr>
      </w:r>
      <w:r w:rsidRPr="00480035">
        <w:rPr>
          <w:rFonts w:asciiTheme="majorHAnsi" w:hAnsiTheme="majorHAnsi" w:cstheme="majorHAnsi"/>
          <w:b/>
          <w:szCs w:val="23"/>
        </w:rPr>
        <w:fldChar w:fldCharType="separate"/>
      </w:r>
      <w:r w:rsidR="0080746B">
        <w:rPr>
          <w:rFonts w:asciiTheme="majorHAnsi" w:hAnsiTheme="majorHAnsi" w:cstheme="majorHAnsi"/>
          <w:b/>
          <w:szCs w:val="23"/>
        </w:rPr>
        <w:t>1.1.1</w:t>
      </w:r>
      <w:r w:rsidRPr="00480035">
        <w:rPr>
          <w:rFonts w:asciiTheme="majorHAnsi" w:hAnsiTheme="majorHAnsi" w:cstheme="majorHAnsi"/>
          <w:b/>
          <w:szCs w:val="23"/>
        </w:rPr>
        <w:fldChar w:fldCharType="end"/>
      </w:r>
      <w:r w:rsidRPr="00480035">
        <w:rPr>
          <w:rFonts w:asciiTheme="majorHAnsi" w:hAnsiTheme="majorHAnsi" w:cstheme="majorHAnsi"/>
          <w:szCs w:val="23"/>
        </w:rPr>
        <w:t xml:space="preserve"> </w:t>
      </w:r>
      <w:r w:rsidR="00607B79" w:rsidRPr="00480035">
        <w:rPr>
          <w:rFonts w:asciiTheme="majorHAnsi" w:hAnsiTheme="majorHAnsi" w:cstheme="majorHAnsi"/>
          <w:szCs w:val="23"/>
        </w:rPr>
        <w:t xml:space="preserve">du présent </w:t>
      </w:r>
      <w:r w:rsidR="00885AFF" w:rsidRPr="00480035">
        <w:rPr>
          <w:rFonts w:asciiTheme="majorHAnsi" w:hAnsiTheme="majorHAnsi" w:cstheme="majorHAnsi"/>
          <w:b/>
          <w:szCs w:val="23"/>
        </w:rPr>
        <w:t>Acte d’Engagement</w:t>
      </w:r>
      <w:r w:rsidR="00607B79" w:rsidRPr="00480035">
        <w:rPr>
          <w:rFonts w:asciiTheme="majorHAnsi" w:hAnsiTheme="majorHAnsi" w:cstheme="majorHAnsi"/>
          <w:szCs w:val="23"/>
        </w:rPr>
        <w:t xml:space="preserve"> ;</w:t>
      </w:r>
    </w:p>
    <w:p w14:paraId="7ABD9699" w14:textId="5AF1D12F" w:rsidR="00FB6F2C" w:rsidRPr="00480035" w:rsidRDefault="00FB6F2C" w:rsidP="0093682B">
      <w:pPr>
        <w:pStyle w:val="Paragraphedeliste"/>
        <w:numPr>
          <w:ilvl w:val="1"/>
          <w:numId w:val="7"/>
        </w:numPr>
        <w:overflowPunct/>
        <w:autoSpaceDE/>
        <w:autoSpaceDN/>
        <w:adjustRightInd/>
        <w:textAlignment w:val="auto"/>
        <w:rPr>
          <w:rFonts w:asciiTheme="majorHAnsi" w:hAnsiTheme="majorHAnsi" w:cstheme="majorHAnsi"/>
          <w:szCs w:val="23"/>
        </w:rPr>
      </w:pPr>
      <w:r w:rsidRPr="00480035">
        <w:rPr>
          <w:rFonts w:asciiTheme="majorHAnsi" w:hAnsiTheme="majorHAnsi" w:cstheme="majorHAnsi"/>
          <w:szCs w:val="23"/>
        </w:rPr>
        <w:t>L</w:t>
      </w:r>
      <w:r w:rsidR="00F33541" w:rsidRPr="00480035">
        <w:rPr>
          <w:rFonts w:asciiTheme="majorHAnsi" w:hAnsiTheme="majorHAnsi" w:cstheme="majorHAnsi"/>
          <w:szCs w:val="23"/>
        </w:rPr>
        <w:t xml:space="preserve">es </w:t>
      </w:r>
      <w:r w:rsidR="00F33541" w:rsidRPr="00480035">
        <w:rPr>
          <w:rFonts w:asciiTheme="majorHAnsi" w:hAnsiTheme="majorHAnsi" w:cstheme="majorHAnsi"/>
          <w:b/>
          <w:szCs w:val="23"/>
        </w:rPr>
        <w:t>Organismes de sécurité sociale de l’Assurance Maladie</w:t>
      </w:r>
      <w:r w:rsidR="00F33541" w:rsidRPr="00480035">
        <w:rPr>
          <w:rFonts w:asciiTheme="majorHAnsi" w:hAnsiTheme="majorHAnsi" w:cstheme="majorHAnsi"/>
          <w:szCs w:val="23"/>
        </w:rPr>
        <w:t xml:space="preserve"> mentionnés à l’article</w:t>
      </w:r>
      <w:r w:rsidRPr="00480035">
        <w:rPr>
          <w:rFonts w:asciiTheme="majorHAnsi" w:hAnsiTheme="majorHAnsi" w:cstheme="majorHAnsi"/>
          <w:szCs w:val="23"/>
        </w:rPr>
        <w:t xml:space="preserve"> </w:t>
      </w:r>
      <w:r w:rsidRPr="00480035">
        <w:rPr>
          <w:rFonts w:asciiTheme="majorHAnsi" w:hAnsiTheme="majorHAnsi" w:cstheme="majorHAnsi"/>
          <w:b/>
          <w:szCs w:val="23"/>
        </w:rPr>
        <w:fldChar w:fldCharType="begin"/>
      </w:r>
      <w:r w:rsidRPr="00480035">
        <w:rPr>
          <w:rFonts w:asciiTheme="majorHAnsi" w:hAnsiTheme="majorHAnsi" w:cstheme="majorHAnsi"/>
          <w:b/>
          <w:szCs w:val="23"/>
        </w:rPr>
        <w:instrText xml:space="preserve"> REF _Ref188007007 \n \h  \* MERGEFORMAT </w:instrText>
      </w:r>
      <w:r w:rsidRPr="00480035">
        <w:rPr>
          <w:rFonts w:asciiTheme="majorHAnsi" w:hAnsiTheme="majorHAnsi" w:cstheme="majorHAnsi"/>
          <w:b/>
          <w:szCs w:val="23"/>
        </w:rPr>
      </w:r>
      <w:r w:rsidRPr="00480035">
        <w:rPr>
          <w:rFonts w:asciiTheme="majorHAnsi" w:hAnsiTheme="majorHAnsi" w:cstheme="majorHAnsi"/>
          <w:b/>
          <w:szCs w:val="23"/>
        </w:rPr>
        <w:fldChar w:fldCharType="separate"/>
      </w:r>
      <w:r w:rsidR="0080746B">
        <w:rPr>
          <w:rFonts w:asciiTheme="majorHAnsi" w:hAnsiTheme="majorHAnsi" w:cstheme="majorHAnsi"/>
          <w:b/>
          <w:szCs w:val="23"/>
        </w:rPr>
        <w:t>1.1.2</w:t>
      </w:r>
      <w:r w:rsidRPr="00480035">
        <w:rPr>
          <w:rFonts w:asciiTheme="majorHAnsi" w:hAnsiTheme="majorHAnsi" w:cstheme="majorHAnsi"/>
          <w:b/>
          <w:szCs w:val="23"/>
        </w:rPr>
        <w:fldChar w:fldCharType="end"/>
      </w:r>
      <w:r w:rsidR="00F33541" w:rsidRPr="00480035">
        <w:rPr>
          <w:rFonts w:asciiTheme="majorHAnsi" w:hAnsiTheme="majorHAnsi" w:cstheme="majorHAnsi"/>
          <w:szCs w:val="23"/>
        </w:rPr>
        <w:t xml:space="preserve"> du présent </w:t>
      </w:r>
      <w:r w:rsidR="00885AFF" w:rsidRPr="00480035">
        <w:rPr>
          <w:rFonts w:asciiTheme="majorHAnsi" w:hAnsiTheme="majorHAnsi" w:cstheme="majorHAnsi"/>
          <w:b/>
          <w:szCs w:val="23"/>
        </w:rPr>
        <w:t>Acte d’Engagement</w:t>
      </w:r>
      <w:r w:rsidR="00F33541" w:rsidRPr="00480035">
        <w:rPr>
          <w:rFonts w:asciiTheme="majorHAnsi" w:hAnsiTheme="majorHAnsi" w:cstheme="majorHAnsi"/>
          <w:szCs w:val="23"/>
        </w:rPr>
        <w:t>;</w:t>
      </w:r>
    </w:p>
    <w:p w14:paraId="21686C7B" w14:textId="446E840A" w:rsidR="00F33541" w:rsidRPr="00480035" w:rsidRDefault="00FB6F2C" w:rsidP="0093682B">
      <w:pPr>
        <w:pStyle w:val="Paragraphedeliste"/>
        <w:numPr>
          <w:ilvl w:val="1"/>
          <w:numId w:val="7"/>
        </w:numPr>
        <w:overflowPunct/>
        <w:autoSpaceDE/>
        <w:autoSpaceDN/>
        <w:adjustRightInd/>
        <w:textAlignment w:val="auto"/>
        <w:rPr>
          <w:rFonts w:asciiTheme="majorHAnsi" w:hAnsiTheme="majorHAnsi" w:cstheme="majorHAnsi"/>
          <w:szCs w:val="23"/>
        </w:rPr>
      </w:pPr>
      <w:r w:rsidRPr="00480035">
        <w:rPr>
          <w:rFonts w:asciiTheme="majorHAnsi" w:hAnsiTheme="majorHAnsi" w:cstheme="majorHAnsi"/>
          <w:szCs w:val="23"/>
        </w:rPr>
        <w:t>L</w:t>
      </w:r>
      <w:r w:rsidR="00F33541" w:rsidRPr="00480035">
        <w:rPr>
          <w:rFonts w:asciiTheme="majorHAnsi" w:hAnsiTheme="majorHAnsi" w:cstheme="majorHAnsi"/>
          <w:szCs w:val="23"/>
        </w:rPr>
        <w:t xml:space="preserve">es </w:t>
      </w:r>
      <w:r w:rsidR="00F33541" w:rsidRPr="00480035">
        <w:rPr>
          <w:rFonts w:asciiTheme="majorHAnsi" w:hAnsiTheme="majorHAnsi" w:cstheme="majorHAnsi"/>
          <w:b/>
          <w:szCs w:val="23"/>
        </w:rPr>
        <w:t>Régimes et Mutuelles Partenaires de l’Assurance Maladie</w:t>
      </w:r>
      <w:r w:rsidR="00F33541" w:rsidRPr="00480035">
        <w:rPr>
          <w:rFonts w:asciiTheme="majorHAnsi" w:hAnsiTheme="majorHAnsi" w:cstheme="majorHAnsi"/>
          <w:szCs w:val="23"/>
        </w:rPr>
        <w:t xml:space="preserve"> mentionnés à l’article </w:t>
      </w:r>
      <w:r w:rsidRPr="00480035">
        <w:rPr>
          <w:rFonts w:asciiTheme="majorHAnsi" w:hAnsiTheme="majorHAnsi" w:cstheme="majorHAnsi"/>
          <w:b/>
          <w:szCs w:val="23"/>
        </w:rPr>
        <w:fldChar w:fldCharType="begin"/>
      </w:r>
      <w:r w:rsidRPr="00480035">
        <w:rPr>
          <w:rFonts w:asciiTheme="majorHAnsi" w:hAnsiTheme="majorHAnsi" w:cstheme="majorHAnsi"/>
          <w:b/>
          <w:szCs w:val="23"/>
        </w:rPr>
        <w:instrText xml:space="preserve"> REF _Ref188007047 \n \h  \* MERGEFORMAT </w:instrText>
      </w:r>
      <w:r w:rsidRPr="00480035">
        <w:rPr>
          <w:rFonts w:asciiTheme="majorHAnsi" w:hAnsiTheme="majorHAnsi" w:cstheme="majorHAnsi"/>
          <w:b/>
          <w:szCs w:val="23"/>
        </w:rPr>
      </w:r>
      <w:r w:rsidRPr="00480035">
        <w:rPr>
          <w:rFonts w:asciiTheme="majorHAnsi" w:hAnsiTheme="majorHAnsi" w:cstheme="majorHAnsi"/>
          <w:b/>
          <w:szCs w:val="23"/>
        </w:rPr>
        <w:fldChar w:fldCharType="separate"/>
      </w:r>
      <w:r w:rsidR="0080746B">
        <w:rPr>
          <w:rFonts w:asciiTheme="majorHAnsi" w:hAnsiTheme="majorHAnsi" w:cstheme="majorHAnsi"/>
          <w:b/>
          <w:szCs w:val="23"/>
        </w:rPr>
        <w:t>1.1.3</w:t>
      </w:r>
      <w:r w:rsidRPr="00480035">
        <w:rPr>
          <w:rFonts w:asciiTheme="majorHAnsi" w:hAnsiTheme="majorHAnsi" w:cstheme="majorHAnsi"/>
          <w:b/>
          <w:szCs w:val="23"/>
        </w:rPr>
        <w:fldChar w:fldCharType="end"/>
      </w:r>
      <w:r w:rsidR="00F33541" w:rsidRPr="00480035">
        <w:rPr>
          <w:rFonts w:asciiTheme="majorHAnsi" w:hAnsiTheme="majorHAnsi" w:cstheme="majorHAnsi"/>
          <w:szCs w:val="23"/>
        </w:rPr>
        <w:t xml:space="preserve"> du présent </w:t>
      </w:r>
      <w:r w:rsidR="00885AFF" w:rsidRPr="00480035">
        <w:rPr>
          <w:rFonts w:asciiTheme="majorHAnsi" w:hAnsiTheme="majorHAnsi" w:cstheme="majorHAnsi"/>
          <w:b/>
          <w:szCs w:val="23"/>
        </w:rPr>
        <w:t>Acte d’Engagement</w:t>
      </w:r>
      <w:r w:rsidR="00F33541" w:rsidRPr="00480035">
        <w:rPr>
          <w:rFonts w:asciiTheme="majorHAnsi" w:hAnsiTheme="majorHAnsi" w:cstheme="majorHAnsi"/>
          <w:szCs w:val="23"/>
        </w:rPr>
        <w:t>;</w:t>
      </w:r>
    </w:p>
    <w:p w14:paraId="648EB6CC" w14:textId="609C576B" w:rsidR="00607B79" w:rsidRPr="00480035" w:rsidRDefault="00607B79" w:rsidP="0093682B">
      <w:pPr>
        <w:pStyle w:val="Paragraphedeliste"/>
        <w:numPr>
          <w:ilvl w:val="0"/>
          <w:numId w:val="7"/>
        </w:numPr>
        <w:rPr>
          <w:rFonts w:asciiTheme="majorHAnsi" w:hAnsiTheme="majorHAnsi" w:cstheme="majorHAnsi"/>
          <w:szCs w:val="23"/>
        </w:rPr>
      </w:pPr>
      <w:r w:rsidRPr="00480035">
        <w:rPr>
          <w:rFonts w:asciiTheme="majorHAnsi" w:hAnsiTheme="majorHAnsi" w:cstheme="majorHAnsi"/>
          <w:szCs w:val="23"/>
        </w:rPr>
        <w:t xml:space="preserve">Et d’autre part, le </w:t>
      </w:r>
      <w:r w:rsidR="00F31184" w:rsidRPr="00480035">
        <w:rPr>
          <w:rFonts w:asciiTheme="majorHAnsi" w:hAnsiTheme="majorHAnsi" w:cstheme="majorHAnsi"/>
          <w:b/>
          <w:szCs w:val="23"/>
        </w:rPr>
        <w:t>Prestataire</w:t>
      </w:r>
      <w:r w:rsidRPr="00480035">
        <w:rPr>
          <w:rFonts w:asciiTheme="majorHAnsi" w:hAnsiTheme="majorHAnsi" w:cstheme="majorHAnsi"/>
          <w:szCs w:val="23"/>
        </w:rPr>
        <w:t xml:space="preserve"> présenté à </w:t>
      </w:r>
      <w:r w:rsidR="001A46CC" w:rsidRPr="00480035">
        <w:rPr>
          <w:rFonts w:asciiTheme="majorHAnsi" w:hAnsiTheme="majorHAnsi" w:cstheme="majorHAnsi"/>
          <w:szCs w:val="23"/>
        </w:rPr>
        <w:t xml:space="preserve">l’article </w:t>
      </w:r>
      <w:r w:rsidR="001A46CC" w:rsidRPr="00480035">
        <w:rPr>
          <w:rFonts w:asciiTheme="majorHAnsi" w:hAnsiTheme="majorHAnsi" w:cstheme="majorHAnsi"/>
          <w:b/>
          <w:szCs w:val="23"/>
        </w:rPr>
        <w:fldChar w:fldCharType="begin"/>
      </w:r>
      <w:r w:rsidR="001A46CC" w:rsidRPr="00480035">
        <w:rPr>
          <w:rFonts w:asciiTheme="majorHAnsi" w:hAnsiTheme="majorHAnsi" w:cstheme="majorHAnsi"/>
          <w:b/>
          <w:szCs w:val="23"/>
        </w:rPr>
        <w:instrText xml:space="preserve"> REF _Ref180755021 \n \h  \* MERGEFORMAT </w:instrText>
      </w:r>
      <w:r w:rsidR="001A46CC" w:rsidRPr="00480035">
        <w:rPr>
          <w:rFonts w:asciiTheme="majorHAnsi" w:hAnsiTheme="majorHAnsi" w:cstheme="majorHAnsi"/>
          <w:b/>
          <w:szCs w:val="23"/>
        </w:rPr>
      </w:r>
      <w:r w:rsidR="001A46CC" w:rsidRPr="00480035">
        <w:rPr>
          <w:rFonts w:asciiTheme="majorHAnsi" w:hAnsiTheme="majorHAnsi" w:cstheme="majorHAnsi"/>
          <w:b/>
          <w:szCs w:val="23"/>
        </w:rPr>
        <w:fldChar w:fldCharType="separate"/>
      </w:r>
      <w:r w:rsidR="0080746B">
        <w:rPr>
          <w:rFonts w:asciiTheme="majorHAnsi" w:hAnsiTheme="majorHAnsi" w:cstheme="majorHAnsi"/>
          <w:b/>
          <w:szCs w:val="23"/>
        </w:rPr>
        <w:t>1.2</w:t>
      </w:r>
      <w:r w:rsidR="001A46CC" w:rsidRPr="00480035">
        <w:rPr>
          <w:rFonts w:asciiTheme="majorHAnsi" w:hAnsiTheme="majorHAnsi" w:cstheme="majorHAnsi"/>
          <w:b/>
          <w:szCs w:val="23"/>
        </w:rPr>
        <w:fldChar w:fldCharType="end"/>
      </w:r>
      <w:r w:rsidRPr="00480035">
        <w:rPr>
          <w:rFonts w:asciiTheme="majorHAnsi" w:hAnsiTheme="majorHAnsi" w:cstheme="majorHAnsi"/>
          <w:b/>
          <w:szCs w:val="23"/>
        </w:rPr>
        <w:t xml:space="preserve"> </w:t>
      </w:r>
      <w:r w:rsidRPr="00480035">
        <w:rPr>
          <w:rFonts w:asciiTheme="majorHAnsi" w:hAnsiTheme="majorHAnsi" w:cstheme="majorHAnsi"/>
          <w:szCs w:val="23"/>
        </w:rPr>
        <w:t>du présent document.</w:t>
      </w:r>
    </w:p>
    <w:p w14:paraId="29F08AB9" w14:textId="537B9C12" w:rsidR="00DD27D1" w:rsidRPr="00480035" w:rsidRDefault="00DD27D1" w:rsidP="00607B79">
      <w:pPr>
        <w:rPr>
          <w:rFonts w:cstheme="majorHAnsi"/>
          <w:szCs w:val="23"/>
        </w:rPr>
      </w:pPr>
    </w:p>
    <w:p w14:paraId="103A8CF7" w14:textId="68D28BF2" w:rsidR="00607B79" w:rsidRPr="00480035" w:rsidRDefault="00607B79" w:rsidP="00607B79">
      <w:pPr>
        <w:rPr>
          <w:rFonts w:cstheme="majorHAnsi"/>
          <w:szCs w:val="23"/>
        </w:rPr>
      </w:pPr>
      <w:r w:rsidRPr="00480035">
        <w:rPr>
          <w:rFonts w:cstheme="majorHAnsi"/>
          <w:szCs w:val="23"/>
        </w:rPr>
        <w:t xml:space="preserve">Cet accord-cadre est un </w:t>
      </w:r>
      <w:r w:rsidRPr="00480035">
        <w:rPr>
          <w:rFonts w:cstheme="majorHAnsi"/>
          <w:b/>
          <w:szCs w:val="23"/>
        </w:rPr>
        <w:t>marché public</w:t>
      </w:r>
      <w:r w:rsidRPr="00480035">
        <w:rPr>
          <w:rFonts w:cstheme="majorHAnsi"/>
          <w:szCs w:val="23"/>
        </w:rPr>
        <w:t xml:space="preserve"> au sens de </w:t>
      </w:r>
      <w:r w:rsidRPr="00480035">
        <w:rPr>
          <w:rFonts w:cstheme="majorHAnsi"/>
          <w:color w:val="000000" w:themeColor="text1"/>
          <w:szCs w:val="23"/>
        </w:rPr>
        <w:t xml:space="preserve">l’article </w:t>
      </w:r>
      <w:hyperlink r:id="rId12" w:history="1">
        <w:r w:rsidRPr="00480035">
          <w:rPr>
            <w:rStyle w:val="Lienhypertexte"/>
            <w:rFonts w:cstheme="majorHAnsi"/>
            <w:color w:val="000000" w:themeColor="text1"/>
            <w:szCs w:val="23"/>
            <w:u w:val="none"/>
          </w:rPr>
          <w:t>L. 1111-1</w:t>
        </w:r>
      </w:hyperlink>
      <w:r w:rsidRPr="00480035">
        <w:rPr>
          <w:rFonts w:cstheme="majorHAnsi"/>
          <w:szCs w:val="23"/>
        </w:rPr>
        <w:t xml:space="preserve"> du code de la commande publique.</w:t>
      </w:r>
    </w:p>
    <w:p w14:paraId="481F32AF" w14:textId="77777777" w:rsidR="00607B79" w:rsidRPr="00480035" w:rsidRDefault="00607B79" w:rsidP="00607B79">
      <w:pPr>
        <w:rPr>
          <w:rFonts w:cstheme="majorHAnsi"/>
          <w:szCs w:val="23"/>
        </w:rPr>
      </w:pPr>
    </w:p>
    <w:p w14:paraId="15C869C9" w14:textId="6FBA611C" w:rsidR="00F12734" w:rsidRPr="00480035" w:rsidRDefault="00607B79" w:rsidP="00607B79">
      <w:pPr>
        <w:rPr>
          <w:rFonts w:cstheme="majorHAnsi"/>
          <w:szCs w:val="23"/>
        </w:rPr>
      </w:pPr>
      <w:r w:rsidRPr="00480035">
        <w:rPr>
          <w:rFonts w:cstheme="majorHAnsi"/>
          <w:szCs w:val="23"/>
        </w:rPr>
        <w:t>L’accord-cadre</w:t>
      </w:r>
      <w:r w:rsidR="006F04F3" w:rsidRPr="00480035">
        <w:rPr>
          <w:rFonts w:cstheme="majorHAnsi"/>
          <w:szCs w:val="23"/>
        </w:rPr>
        <w:t xml:space="preserve"> a été </w:t>
      </w:r>
      <w:r w:rsidR="00F12734" w:rsidRPr="00480035">
        <w:rPr>
          <w:rFonts w:cstheme="majorHAnsi"/>
          <w:szCs w:val="23"/>
        </w:rPr>
        <w:t xml:space="preserve">passé </w:t>
      </w:r>
      <w:r w:rsidR="00B750E3" w:rsidRPr="00480035">
        <w:rPr>
          <w:rFonts w:cstheme="majorHAnsi"/>
          <w:szCs w:val="23"/>
        </w:rPr>
        <w:t>dans le cadre</w:t>
      </w:r>
      <w:r w:rsidR="00F12734" w:rsidRPr="00480035">
        <w:rPr>
          <w:rFonts w:cstheme="majorHAnsi"/>
          <w:szCs w:val="23"/>
        </w:rPr>
        <w:t xml:space="preserve"> </w:t>
      </w:r>
      <w:r w:rsidRPr="00480035">
        <w:rPr>
          <w:rFonts w:cstheme="majorHAnsi"/>
          <w:szCs w:val="23"/>
        </w:rPr>
        <w:t>d’une</w:t>
      </w:r>
      <w:r w:rsidR="00DD27D1" w:rsidRPr="00480035">
        <w:rPr>
          <w:rFonts w:cstheme="majorHAnsi"/>
          <w:szCs w:val="23"/>
        </w:rPr>
        <w:t xml:space="preserve"> </w:t>
      </w:r>
      <w:r w:rsidR="00B750E3" w:rsidRPr="00480035">
        <w:rPr>
          <w:rFonts w:cstheme="majorHAnsi"/>
          <w:szCs w:val="23"/>
        </w:rPr>
        <w:t xml:space="preserve">procédure </w:t>
      </w:r>
      <w:sdt>
        <w:sdtPr>
          <w:rPr>
            <w:rFonts w:cstheme="majorHAnsi"/>
            <w:szCs w:val="23"/>
          </w:rPr>
          <w:alias w:val="Procédure appliquée"/>
          <w:tag w:val="Procédure appliquée"/>
          <w:id w:val="1944800943"/>
          <w:placeholder>
            <w:docPart w:val="DefaultPlaceholder_1082065159"/>
          </w:placeholder>
          <w:dropDownList>
            <w:listItem w:displayText="adaptée en application des articles L. 2123-1 et R. 2123-1 " w:value="adaptée en application des articles L. 2123-1 et R. 2123-1 "/>
            <w:listItem w:displayText="d'appel d'offres ouvert en application des articles L. 2124-1, R. 2124-1, et R.2124-2-1°" w:value="d'appel d'offres ouvert en application des articles L. 2124-1, R. 2124-1, et R.2124-2-1°"/>
            <w:listItem w:displayText="d'appel d'offres restreint en application des articles L. 2124-1, R. 2124-1, et R.2124-2-2°" w:value="d'appel d'offres restreint en application des articles L. 2124-1, R. 2124-1, et R.2124-2-2°"/>
            <w:listItem w:displayText="avec négociation en application des articles L. 2124-1, R. 2124-1, et R.2124-3" w:value="avec négociation en application des articles L. 2124-1, R. 2124-1, et R.2124-3"/>
            <w:listItem w:displayText="du dialogue compétitif en application des articles L. 2124-1, R. 2124-1, et R.2124-5" w:value="du dialogue compétitif en application des articles L. 2124-1, R. 2124-1, et R.2124-5"/>
            <w:listItem w:displayText="sans publicité ni mise en concurrence préalables en application des artilces L. 2122-1 et R.2122-8 " w:value="sans publicité ni mise en concurrence préalables en application des artilces L. 2122-1 et R.2122-8 "/>
          </w:dropDownList>
        </w:sdtPr>
        <w:sdtEndPr/>
        <w:sdtContent>
          <w:r w:rsidR="004D4564" w:rsidRPr="00480035" w:rsidDel="00CE1654">
            <w:rPr>
              <w:rFonts w:cstheme="majorHAnsi"/>
              <w:szCs w:val="23"/>
            </w:rPr>
            <w:t>d'appel d'offres ouvert en application des articles L. 2124-1, R. 2124-1, et R.2124-2-1°</w:t>
          </w:r>
        </w:sdtContent>
      </w:sdt>
      <w:r w:rsidR="00DD27D1" w:rsidRPr="00480035">
        <w:rPr>
          <w:rFonts w:cstheme="majorHAnsi"/>
          <w:szCs w:val="23"/>
        </w:rPr>
        <w:t>du code de la commande publique ;</w:t>
      </w:r>
    </w:p>
    <w:p w14:paraId="7A7CD914" w14:textId="77777777" w:rsidR="00F12734" w:rsidRPr="00480035" w:rsidRDefault="00F12734" w:rsidP="00607B79">
      <w:pPr>
        <w:rPr>
          <w:rFonts w:cstheme="majorHAnsi"/>
          <w:szCs w:val="23"/>
        </w:rPr>
      </w:pPr>
    </w:p>
    <w:p w14:paraId="2CE6BECC" w14:textId="5DBF144E" w:rsidR="00F12734" w:rsidRPr="00480035" w:rsidRDefault="00607B79" w:rsidP="00607B79">
      <w:pPr>
        <w:pBdr>
          <w:bottom w:val="single" w:sz="4" w:space="1" w:color="auto"/>
        </w:pBdr>
        <w:rPr>
          <w:rFonts w:cstheme="majorHAnsi"/>
          <w:szCs w:val="23"/>
        </w:rPr>
      </w:pPr>
      <w:r w:rsidRPr="00480035">
        <w:rPr>
          <w:rFonts w:cstheme="majorHAnsi"/>
          <w:szCs w:val="23"/>
        </w:rPr>
        <w:t xml:space="preserve">Les </w:t>
      </w:r>
      <w:r w:rsidRPr="00480035">
        <w:rPr>
          <w:rFonts w:cstheme="majorHAnsi"/>
          <w:b/>
          <w:szCs w:val="23"/>
        </w:rPr>
        <w:t>conditions financières</w:t>
      </w:r>
      <w:r w:rsidRPr="00480035">
        <w:rPr>
          <w:rFonts w:cstheme="majorHAnsi"/>
          <w:szCs w:val="23"/>
        </w:rPr>
        <w:t xml:space="preserve"> de l’</w:t>
      </w:r>
      <w:r w:rsidR="001A46CC" w:rsidRPr="00480035">
        <w:rPr>
          <w:rFonts w:cstheme="majorHAnsi"/>
          <w:szCs w:val="23"/>
        </w:rPr>
        <w:t>accord-cadre</w:t>
      </w:r>
      <w:r w:rsidRPr="00480035">
        <w:rPr>
          <w:rFonts w:cstheme="majorHAnsi"/>
          <w:szCs w:val="23"/>
        </w:rPr>
        <w:t xml:space="preserve"> ont été établies selon les </w:t>
      </w:r>
      <w:r w:rsidRPr="00480035">
        <w:rPr>
          <w:rFonts w:cstheme="majorHAnsi"/>
          <w:b/>
          <w:szCs w:val="23"/>
        </w:rPr>
        <w:t xml:space="preserve">conditions économiques </w:t>
      </w:r>
      <w:r w:rsidR="00DD27D1" w:rsidRPr="00480035">
        <w:rPr>
          <w:rFonts w:cstheme="majorHAnsi"/>
          <w:szCs w:val="23"/>
        </w:rPr>
        <w:t xml:space="preserve">en vigueur au mois de </w:t>
      </w:r>
      <w:sdt>
        <w:sdtPr>
          <w:rPr>
            <w:rFonts w:cstheme="majorHAnsi"/>
            <w:b/>
            <w:szCs w:val="23"/>
          </w:rPr>
          <w:alias w:val="Mois de l'offre"/>
          <w:tag w:val="Mois de l'offre"/>
          <w:id w:val="2079782965"/>
          <w:placeholder>
            <w:docPart w:val="DefaultPlaceholder_1082065160"/>
          </w:placeholder>
          <w:date w:fullDate="2026-01-21T00:00:00Z">
            <w:dateFormat w:val="MMMM yyyy"/>
            <w:lid w:val="fr-FR"/>
            <w:storeMappedDataAs w:val="dateTime"/>
            <w:calendar w:val="gregorian"/>
          </w:date>
        </w:sdtPr>
        <w:sdtEndPr/>
        <w:sdtContent>
          <w:r w:rsidR="00C47FD8" w:rsidDel="00CE1654">
            <w:rPr>
              <w:rFonts w:cstheme="majorHAnsi"/>
              <w:b/>
              <w:szCs w:val="23"/>
            </w:rPr>
            <w:t>janvier 2026</w:t>
          </w:r>
        </w:sdtContent>
      </w:sdt>
      <w:r w:rsidR="00D7079E" w:rsidRPr="00480035">
        <w:rPr>
          <w:rFonts w:cstheme="majorHAnsi"/>
          <w:b/>
          <w:szCs w:val="23"/>
        </w:rPr>
        <w:t xml:space="preserve"> (mois </w:t>
      </w:r>
      <w:r w:rsidR="005B5A77" w:rsidRPr="00480035">
        <w:rPr>
          <w:rFonts w:cstheme="majorHAnsi"/>
          <w:b/>
          <w:szCs w:val="23"/>
        </w:rPr>
        <w:t>m</w:t>
      </w:r>
      <w:r w:rsidR="00D7079E" w:rsidRPr="00480035">
        <w:rPr>
          <w:rFonts w:cstheme="majorHAnsi"/>
          <w:b/>
          <w:szCs w:val="23"/>
          <w:vertAlign w:val="subscript"/>
        </w:rPr>
        <w:t>0</w:t>
      </w:r>
      <w:r w:rsidR="00D7079E" w:rsidRPr="00480035">
        <w:rPr>
          <w:rFonts w:cstheme="majorHAnsi"/>
          <w:b/>
          <w:szCs w:val="23"/>
        </w:rPr>
        <w:t>)</w:t>
      </w:r>
      <w:r w:rsidR="00AA3819" w:rsidRPr="00480035">
        <w:rPr>
          <w:rFonts w:cstheme="majorHAnsi"/>
          <w:b/>
          <w:szCs w:val="23"/>
        </w:rPr>
        <w:t>.</w:t>
      </w:r>
    </w:p>
    <w:p w14:paraId="081A0F47" w14:textId="3E49EAED" w:rsidR="00AA3819" w:rsidRPr="00480035" w:rsidRDefault="00AA3819" w:rsidP="00607B79">
      <w:pPr>
        <w:pBdr>
          <w:bottom w:val="single" w:sz="4" w:space="1" w:color="auto"/>
        </w:pBdr>
        <w:rPr>
          <w:rFonts w:cstheme="majorHAnsi"/>
          <w:szCs w:val="23"/>
        </w:rPr>
      </w:pPr>
    </w:p>
    <w:p w14:paraId="3FB2C457" w14:textId="1158A19F" w:rsidR="00880E61" w:rsidRPr="00480035" w:rsidRDefault="00880E61" w:rsidP="00D17559">
      <w:pPr>
        <w:rPr>
          <w:rFonts w:cstheme="majorHAnsi"/>
          <w:szCs w:val="23"/>
        </w:rPr>
      </w:pPr>
    </w:p>
    <w:p w14:paraId="103CFC99" w14:textId="77777777" w:rsidR="00D17559" w:rsidRPr="00480035" w:rsidRDefault="00D17559">
      <w:pPr>
        <w:spacing w:after="160" w:line="259" w:lineRule="auto"/>
        <w:contextualSpacing w:val="0"/>
        <w:jc w:val="left"/>
        <w:rPr>
          <w:rFonts w:cstheme="majorHAnsi"/>
          <w:szCs w:val="23"/>
        </w:rPr>
      </w:pPr>
    </w:p>
    <w:p w14:paraId="5D55CD53" w14:textId="77777777" w:rsidR="00880E61" w:rsidRPr="00480035" w:rsidRDefault="00880E61">
      <w:pPr>
        <w:spacing w:after="160" w:line="259" w:lineRule="auto"/>
        <w:contextualSpacing w:val="0"/>
        <w:jc w:val="left"/>
        <w:rPr>
          <w:rFonts w:eastAsiaTheme="majorEastAsia" w:cstheme="majorHAnsi"/>
          <w:b/>
          <w:color w:val="C00000"/>
          <w:szCs w:val="23"/>
        </w:rPr>
        <w:sectPr w:rsidR="00880E61" w:rsidRPr="00480035" w:rsidSect="00A13100">
          <w:footerReference w:type="default" r:id="rId13"/>
          <w:footerReference w:type="first" r:id="rId14"/>
          <w:pgSz w:w="11906" w:h="16838" w:code="9"/>
          <w:pgMar w:top="1418" w:right="1418" w:bottom="1418" w:left="1418" w:header="907" w:footer="1020" w:gutter="0"/>
          <w:pgBorders w:offsetFrom="page">
            <w:top w:val="twistedLines1" w:sz="14" w:space="24" w:color="002060"/>
            <w:left w:val="twistedLines1" w:sz="14" w:space="24" w:color="002060"/>
            <w:bottom w:val="twistedLines1" w:sz="14" w:space="24" w:color="002060"/>
            <w:right w:val="twistedLines1" w:sz="14" w:space="24" w:color="002060"/>
          </w:pgBorders>
          <w:cols w:space="708"/>
          <w:vAlign w:val="center"/>
          <w:titlePg/>
          <w:docGrid w:linePitch="360"/>
        </w:sectPr>
      </w:pPr>
    </w:p>
    <w:p w14:paraId="49BC6268" w14:textId="2EF03E82" w:rsidR="00F12734" w:rsidRPr="00480035" w:rsidRDefault="003537E7" w:rsidP="005F2D16">
      <w:pPr>
        <w:pStyle w:val="Titre1"/>
        <w:rPr>
          <w:szCs w:val="23"/>
        </w:rPr>
      </w:pPr>
      <w:bookmarkStart w:id="1" w:name="_Ref145681047"/>
      <w:bookmarkStart w:id="2" w:name="_Toc146530223"/>
      <w:r w:rsidRPr="00480035">
        <w:rPr>
          <w:szCs w:val="23"/>
        </w:rPr>
        <w:lastRenderedPageBreak/>
        <w:t xml:space="preserve">PARTIES </w:t>
      </w:r>
      <w:bookmarkEnd w:id="1"/>
      <w:bookmarkEnd w:id="2"/>
      <w:r w:rsidRPr="00480035">
        <w:rPr>
          <w:szCs w:val="23"/>
        </w:rPr>
        <w:t>A L’ACCORD-CADRE </w:t>
      </w:r>
    </w:p>
    <w:p w14:paraId="7A382D98" w14:textId="54985C07" w:rsidR="002B2979" w:rsidRPr="00480035" w:rsidRDefault="002B2979" w:rsidP="00F12734">
      <w:pPr>
        <w:rPr>
          <w:rFonts w:cstheme="majorHAnsi"/>
          <w:szCs w:val="23"/>
        </w:rPr>
      </w:pPr>
    </w:p>
    <w:p w14:paraId="3406C479" w14:textId="5E634136" w:rsidR="00FB6F2C" w:rsidRPr="00480035" w:rsidRDefault="00FB6F2C" w:rsidP="00556383">
      <w:pPr>
        <w:pStyle w:val="Titre2"/>
        <w:rPr>
          <w:szCs w:val="23"/>
        </w:rPr>
      </w:pPr>
      <w:bookmarkStart w:id="3" w:name="_Ref188007073"/>
      <w:r w:rsidRPr="00480035">
        <w:rPr>
          <w:szCs w:val="23"/>
        </w:rPr>
        <w:t xml:space="preserve">Les </w:t>
      </w:r>
      <w:r w:rsidR="00CD58A9" w:rsidRPr="00480035">
        <w:rPr>
          <w:szCs w:val="23"/>
        </w:rPr>
        <w:t xml:space="preserve">Organismes </w:t>
      </w:r>
      <w:r w:rsidRPr="00480035">
        <w:rPr>
          <w:szCs w:val="23"/>
        </w:rPr>
        <w:t>bénéficiaires</w:t>
      </w:r>
    </w:p>
    <w:p w14:paraId="67FEE52C" w14:textId="67F380A2" w:rsidR="00FB6F2C" w:rsidRPr="00480035" w:rsidRDefault="00FB6F2C" w:rsidP="00FB6F2C">
      <w:pPr>
        <w:rPr>
          <w:rFonts w:cstheme="majorHAnsi"/>
          <w:szCs w:val="23"/>
        </w:rPr>
      </w:pPr>
    </w:p>
    <w:p w14:paraId="438F31EF" w14:textId="246439B6" w:rsidR="00F12734" w:rsidRPr="00480035" w:rsidRDefault="005A6EAF" w:rsidP="00FB6F2C">
      <w:pPr>
        <w:pStyle w:val="Titre3"/>
        <w:rPr>
          <w:szCs w:val="23"/>
        </w:rPr>
      </w:pPr>
      <w:bookmarkStart w:id="4" w:name="_Ref188014549"/>
      <w:r w:rsidRPr="00480035">
        <w:rPr>
          <w:szCs w:val="23"/>
        </w:rPr>
        <w:t>La Caisse Nationale de l’Assurance Maladie</w:t>
      </w:r>
      <w:bookmarkEnd w:id="3"/>
      <w:bookmarkEnd w:id="4"/>
    </w:p>
    <w:p w14:paraId="677B800E" w14:textId="158800E5" w:rsidR="00F12734" w:rsidRPr="00480035" w:rsidRDefault="00F12734" w:rsidP="00F12734">
      <w:pPr>
        <w:rPr>
          <w:rFonts w:cstheme="majorHAnsi"/>
          <w:b/>
          <w:szCs w:val="23"/>
        </w:rPr>
      </w:pPr>
    </w:p>
    <w:p w14:paraId="69CBF463" w14:textId="52B4EDFE" w:rsidR="00C03BC0" w:rsidRPr="00480035" w:rsidRDefault="005A6EAF" w:rsidP="00F12734">
      <w:pPr>
        <w:rPr>
          <w:rFonts w:cstheme="majorHAnsi"/>
          <w:szCs w:val="23"/>
        </w:rPr>
      </w:pPr>
      <w:r w:rsidRPr="00480035">
        <w:rPr>
          <w:rFonts w:cstheme="majorHAnsi"/>
          <w:szCs w:val="23"/>
        </w:rPr>
        <w:t xml:space="preserve">La </w:t>
      </w:r>
      <w:r w:rsidRPr="00480035">
        <w:rPr>
          <w:rFonts w:cstheme="majorHAnsi"/>
          <w:b/>
          <w:szCs w:val="23"/>
        </w:rPr>
        <w:t>Caisse Nationale</w:t>
      </w:r>
      <w:r w:rsidR="00885AFF" w:rsidRPr="00480035">
        <w:rPr>
          <w:rFonts w:cstheme="majorHAnsi"/>
          <w:szCs w:val="23"/>
        </w:rPr>
        <w:t xml:space="preserve"> </w:t>
      </w:r>
      <w:r w:rsidRPr="00480035">
        <w:rPr>
          <w:rFonts w:cstheme="majorHAnsi"/>
          <w:szCs w:val="23"/>
        </w:rPr>
        <w:t>, partie à l’accord-cadre</w:t>
      </w:r>
      <w:r w:rsidR="00C03BC0" w:rsidRPr="00480035">
        <w:rPr>
          <w:rFonts w:cstheme="majorHAnsi"/>
          <w:szCs w:val="23"/>
        </w:rPr>
        <w:t>, est :</w:t>
      </w:r>
    </w:p>
    <w:p w14:paraId="4FB5E34C" w14:textId="77777777" w:rsidR="00C03BC0" w:rsidRPr="00480035" w:rsidRDefault="00C03BC0" w:rsidP="00F12734">
      <w:pPr>
        <w:rPr>
          <w:rFonts w:cstheme="majorHAnsi"/>
          <w:szCs w:val="23"/>
        </w:rPr>
      </w:pPr>
    </w:p>
    <w:p w14:paraId="1D971454" w14:textId="6FB1A5DF" w:rsidR="005A6EAF" w:rsidRPr="00480035" w:rsidRDefault="00C03BC0" w:rsidP="00C03BC0">
      <w:pPr>
        <w:jc w:val="center"/>
        <w:rPr>
          <w:rFonts w:cstheme="majorHAnsi"/>
          <w:b/>
          <w:szCs w:val="23"/>
        </w:rPr>
      </w:pPr>
      <w:r w:rsidRPr="00480035">
        <w:rPr>
          <w:rFonts w:cstheme="majorHAnsi"/>
          <w:szCs w:val="23"/>
        </w:rPr>
        <w:t xml:space="preserve">La </w:t>
      </w:r>
      <w:r w:rsidR="005A6EAF" w:rsidRPr="00480035">
        <w:rPr>
          <w:rFonts w:cstheme="majorHAnsi"/>
          <w:b/>
          <w:szCs w:val="23"/>
        </w:rPr>
        <w:t xml:space="preserve">Caisse Nationale de l’Assurance Maladie </w:t>
      </w:r>
      <w:r w:rsidR="005A6EAF" w:rsidRPr="00480035">
        <w:rPr>
          <w:rFonts w:cstheme="majorHAnsi"/>
          <w:szCs w:val="23"/>
        </w:rPr>
        <w:t>(ci-après dénommée</w:t>
      </w:r>
      <w:r w:rsidR="005A6EAF" w:rsidRPr="00480035">
        <w:rPr>
          <w:rFonts w:cstheme="majorHAnsi"/>
          <w:b/>
          <w:szCs w:val="23"/>
        </w:rPr>
        <w:t xml:space="preserve"> </w:t>
      </w:r>
      <w:r w:rsidR="000E6F68" w:rsidRPr="00480035">
        <w:rPr>
          <w:rFonts w:cstheme="majorHAnsi"/>
          <w:b/>
          <w:szCs w:val="23"/>
        </w:rPr>
        <w:t>« </w:t>
      </w:r>
      <w:r w:rsidR="005A6EAF" w:rsidRPr="00480035">
        <w:rPr>
          <w:rFonts w:cstheme="majorHAnsi"/>
          <w:b/>
          <w:szCs w:val="23"/>
        </w:rPr>
        <w:t>Cnam</w:t>
      </w:r>
      <w:r w:rsidR="000E6F68" w:rsidRPr="00480035">
        <w:rPr>
          <w:rFonts w:cstheme="majorHAnsi"/>
          <w:b/>
          <w:szCs w:val="23"/>
        </w:rPr>
        <w:t> »</w:t>
      </w:r>
      <w:r w:rsidR="005A6EAF" w:rsidRPr="00480035">
        <w:rPr>
          <w:rFonts w:cstheme="majorHAnsi"/>
          <w:szCs w:val="23"/>
        </w:rPr>
        <w:t>)</w:t>
      </w:r>
    </w:p>
    <w:p w14:paraId="60514E8D" w14:textId="2BC5FE55" w:rsidR="005A6EAF" w:rsidRPr="00480035" w:rsidRDefault="005A6EAF" w:rsidP="00F12734">
      <w:pPr>
        <w:rPr>
          <w:rFonts w:cstheme="majorHAnsi"/>
          <w:b/>
          <w:szCs w:val="23"/>
        </w:rPr>
      </w:pPr>
    </w:p>
    <w:tbl>
      <w:tblPr>
        <w:tblW w:w="8561"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402"/>
        <w:gridCol w:w="5159"/>
      </w:tblGrid>
      <w:tr w:rsidR="005A6EAF" w:rsidRPr="00480035" w14:paraId="36342F78" w14:textId="77777777" w:rsidTr="002942A6">
        <w:trPr>
          <w:cantSplit/>
          <w:jc w:val="center"/>
        </w:trPr>
        <w:tc>
          <w:tcPr>
            <w:tcW w:w="3402" w:type="dxa"/>
          </w:tcPr>
          <w:p w14:paraId="7D413D68" w14:textId="77777777" w:rsidR="005A6EAF" w:rsidRPr="00480035" w:rsidRDefault="005A6EAF" w:rsidP="002942A6">
            <w:pPr>
              <w:jc w:val="right"/>
              <w:rPr>
                <w:rFonts w:cstheme="majorHAnsi"/>
                <w:szCs w:val="23"/>
              </w:rPr>
            </w:pPr>
            <w:r w:rsidRPr="00480035">
              <w:rPr>
                <w:rFonts w:cstheme="majorHAnsi"/>
                <w:szCs w:val="23"/>
              </w:rPr>
              <w:t>Forme juridique :</w:t>
            </w:r>
          </w:p>
        </w:tc>
        <w:tc>
          <w:tcPr>
            <w:tcW w:w="5159" w:type="dxa"/>
          </w:tcPr>
          <w:p w14:paraId="4ADDB34B" w14:textId="707C518B" w:rsidR="005A6EAF" w:rsidRPr="00480035" w:rsidRDefault="005A6EAF" w:rsidP="002942A6">
            <w:pPr>
              <w:rPr>
                <w:rFonts w:cstheme="majorHAnsi"/>
                <w:szCs w:val="23"/>
              </w:rPr>
            </w:pPr>
            <w:r w:rsidRPr="00480035">
              <w:rPr>
                <w:rFonts w:cstheme="majorHAnsi"/>
                <w:szCs w:val="23"/>
              </w:rPr>
              <w:t>Etablissement public national à caractère administratif</w:t>
            </w:r>
          </w:p>
        </w:tc>
      </w:tr>
      <w:tr w:rsidR="00C03BC0" w:rsidRPr="00480035" w14:paraId="7317CF2C" w14:textId="77777777" w:rsidTr="002942A6">
        <w:trPr>
          <w:cantSplit/>
          <w:jc w:val="center"/>
        </w:trPr>
        <w:tc>
          <w:tcPr>
            <w:tcW w:w="3402" w:type="dxa"/>
          </w:tcPr>
          <w:p w14:paraId="714A1ECA" w14:textId="25A1FA9B" w:rsidR="00C03BC0" w:rsidRPr="00480035" w:rsidRDefault="00C03BC0" w:rsidP="002942A6">
            <w:pPr>
              <w:jc w:val="right"/>
              <w:rPr>
                <w:rFonts w:cstheme="majorHAnsi"/>
                <w:szCs w:val="23"/>
              </w:rPr>
            </w:pPr>
            <w:r w:rsidRPr="00480035">
              <w:rPr>
                <w:rFonts w:cstheme="majorHAnsi"/>
                <w:szCs w:val="23"/>
              </w:rPr>
              <w:t>Représentant légal :</w:t>
            </w:r>
          </w:p>
        </w:tc>
        <w:tc>
          <w:tcPr>
            <w:tcW w:w="5159" w:type="dxa"/>
          </w:tcPr>
          <w:p w14:paraId="438C2943" w14:textId="7403E177" w:rsidR="00C03BC0" w:rsidRPr="00480035" w:rsidRDefault="00C03BC0" w:rsidP="002942A6">
            <w:pPr>
              <w:rPr>
                <w:rFonts w:cstheme="majorHAnsi"/>
                <w:szCs w:val="23"/>
              </w:rPr>
            </w:pPr>
            <w:r w:rsidRPr="00480035">
              <w:rPr>
                <w:rFonts w:cstheme="majorHAnsi"/>
                <w:szCs w:val="23"/>
              </w:rPr>
              <w:t>Directeur Général, M. Thomas FATOME</w:t>
            </w:r>
            <w:r w:rsidRPr="00480035">
              <w:rPr>
                <w:rStyle w:val="Appelnotedebasdep"/>
                <w:rFonts w:cstheme="majorHAnsi"/>
                <w:szCs w:val="23"/>
              </w:rPr>
              <w:footnoteReference w:id="2"/>
            </w:r>
            <w:r w:rsidRPr="00480035">
              <w:rPr>
                <w:rFonts w:cstheme="majorHAnsi"/>
                <w:szCs w:val="23"/>
              </w:rPr>
              <w:t>.</w:t>
            </w:r>
          </w:p>
        </w:tc>
      </w:tr>
      <w:tr w:rsidR="005A6EAF" w:rsidRPr="00480035" w14:paraId="6DFDB112" w14:textId="77777777" w:rsidTr="002942A6">
        <w:trPr>
          <w:cantSplit/>
          <w:jc w:val="center"/>
        </w:trPr>
        <w:tc>
          <w:tcPr>
            <w:tcW w:w="3402" w:type="dxa"/>
          </w:tcPr>
          <w:p w14:paraId="0B0DE5AA" w14:textId="77777777" w:rsidR="005A6EAF" w:rsidRPr="00480035" w:rsidRDefault="005A6EAF" w:rsidP="002942A6">
            <w:pPr>
              <w:jc w:val="right"/>
              <w:rPr>
                <w:rFonts w:cstheme="majorHAnsi"/>
                <w:szCs w:val="23"/>
              </w:rPr>
            </w:pPr>
            <w:r w:rsidRPr="00480035">
              <w:rPr>
                <w:rFonts w:cstheme="majorHAnsi"/>
                <w:szCs w:val="23"/>
              </w:rPr>
              <w:t>Adresse :</w:t>
            </w:r>
          </w:p>
        </w:tc>
        <w:tc>
          <w:tcPr>
            <w:tcW w:w="5159" w:type="dxa"/>
          </w:tcPr>
          <w:p w14:paraId="2F3060C8" w14:textId="02D0D05D" w:rsidR="005A6EAF" w:rsidRPr="00480035" w:rsidRDefault="00C03BC0" w:rsidP="002942A6">
            <w:pPr>
              <w:rPr>
                <w:rFonts w:cstheme="majorHAnsi"/>
                <w:szCs w:val="23"/>
              </w:rPr>
            </w:pPr>
            <w:r w:rsidRPr="00480035">
              <w:rPr>
                <w:rFonts w:cstheme="majorHAnsi"/>
                <w:szCs w:val="23"/>
              </w:rPr>
              <w:t>50, avenue du Professeur André Lemierre</w:t>
            </w:r>
          </w:p>
        </w:tc>
      </w:tr>
      <w:tr w:rsidR="005A6EAF" w:rsidRPr="00480035" w14:paraId="039ADC1A" w14:textId="77777777" w:rsidTr="002942A6">
        <w:trPr>
          <w:jc w:val="center"/>
        </w:trPr>
        <w:tc>
          <w:tcPr>
            <w:tcW w:w="3402" w:type="dxa"/>
          </w:tcPr>
          <w:p w14:paraId="387EE644" w14:textId="77777777" w:rsidR="005A6EAF" w:rsidRPr="00480035" w:rsidRDefault="005A6EAF" w:rsidP="002942A6">
            <w:pPr>
              <w:jc w:val="right"/>
              <w:rPr>
                <w:rFonts w:cstheme="majorHAnsi"/>
                <w:szCs w:val="23"/>
              </w:rPr>
            </w:pPr>
            <w:r w:rsidRPr="00480035">
              <w:rPr>
                <w:rFonts w:cstheme="majorHAnsi"/>
                <w:szCs w:val="23"/>
              </w:rPr>
              <w:t>Code postal :</w:t>
            </w:r>
          </w:p>
        </w:tc>
        <w:tc>
          <w:tcPr>
            <w:tcW w:w="5159" w:type="dxa"/>
          </w:tcPr>
          <w:p w14:paraId="775499BD" w14:textId="36B001ED" w:rsidR="005A6EAF" w:rsidRPr="00480035" w:rsidRDefault="00C03BC0" w:rsidP="002942A6">
            <w:pPr>
              <w:rPr>
                <w:rFonts w:cstheme="majorHAnsi"/>
                <w:szCs w:val="23"/>
              </w:rPr>
            </w:pPr>
            <w:r w:rsidRPr="00480035">
              <w:rPr>
                <w:rFonts w:cstheme="majorHAnsi"/>
                <w:szCs w:val="23"/>
              </w:rPr>
              <w:t>75020</w:t>
            </w:r>
          </w:p>
        </w:tc>
      </w:tr>
      <w:tr w:rsidR="005A6EAF" w:rsidRPr="00480035" w14:paraId="3B3F0EDD" w14:textId="77777777" w:rsidTr="002942A6">
        <w:trPr>
          <w:jc w:val="center"/>
        </w:trPr>
        <w:tc>
          <w:tcPr>
            <w:tcW w:w="3402" w:type="dxa"/>
          </w:tcPr>
          <w:p w14:paraId="66FA8F69" w14:textId="77777777" w:rsidR="005A6EAF" w:rsidRPr="00480035" w:rsidRDefault="005A6EAF" w:rsidP="002942A6">
            <w:pPr>
              <w:jc w:val="right"/>
              <w:rPr>
                <w:rFonts w:cstheme="majorHAnsi"/>
                <w:szCs w:val="23"/>
              </w:rPr>
            </w:pPr>
            <w:r w:rsidRPr="00480035">
              <w:rPr>
                <w:rFonts w:cstheme="majorHAnsi"/>
                <w:szCs w:val="23"/>
              </w:rPr>
              <w:t>Ville :</w:t>
            </w:r>
          </w:p>
        </w:tc>
        <w:tc>
          <w:tcPr>
            <w:tcW w:w="5159" w:type="dxa"/>
          </w:tcPr>
          <w:p w14:paraId="355C914D" w14:textId="1DE16B71" w:rsidR="005A6EAF" w:rsidRPr="00480035" w:rsidRDefault="00C03BC0" w:rsidP="002942A6">
            <w:pPr>
              <w:rPr>
                <w:rFonts w:cstheme="majorHAnsi"/>
                <w:szCs w:val="23"/>
              </w:rPr>
            </w:pPr>
            <w:r w:rsidRPr="00480035">
              <w:rPr>
                <w:rFonts w:cstheme="majorHAnsi"/>
                <w:szCs w:val="23"/>
              </w:rPr>
              <w:t>Paris</w:t>
            </w:r>
          </w:p>
        </w:tc>
      </w:tr>
      <w:tr w:rsidR="005A6EAF" w:rsidRPr="00480035" w14:paraId="093AEA78" w14:textId="77777777" w:rsidTr="002942A6">
        <w:trPr>
          <w:jc w:val="center"/>
        </w:trPr>
        <w:tc>
          <w:tcPr>
            <w:tcW w:w="3402" w:type="dxa"/>
          </w:tcPr>
          <w:p w14:paraId="7D2A1098" w14:textId="77777777" w:rsidR="005A6EAF" w:rsidRPr="00480035" w:rsidRDefault="005A6EAF" w:rsidP="002942A6">
            <w:pPr>
              <w:jc w:val="right"/>
              <w:rPr>
                <w:rFonts w:cstheme="majorHAnsi"/>
                <w:szCs w:val="23"/>
              </w:rPr>
            </w:pPr>
            <w:r w:rsidRPr="00480035">
              <w:rPr>
                <w:rFonts w:cstheme="majorHAnsi"/>
                <w:szCs w:val="23"/>
              </w:rPr>
              <w:t>Numéro SIRET :</w:t>
            </w:r>
          </w:p>
        </w:tc>
        <w:tc>
          <w:tcPr>
            <w:tcW w:w="5159" w:type="dxa"/>
          </w:tcPr>
          <w:p w14:paraId="51CB8F07" w14:textId="71C6800A" w:rsidR="005A6EAF" w:rsidRPr="00480035" w:rsidRDefault="00C03BC0" w:rsidP="002942A6">
            <w:pPr>
              <w:rPr>
                <w:rFonts w:cstheme="majorHAnsi"/>
                <w:szCs w:val="23"/>
              </w:rPr>
            </w:pPr>
            <w:r w:rsidRPr="00480035">
              <w:rPr>
                <w:rFonts w:cstheme="majorHAnsi"/>
                <w:szCs w:val="23"/>
              </w:rPr>
              <w:t>180 035 024 02369</w:t>
            </w:r>
          </w:p>
        </w:tc>
      </w:tr>
      <w:tr w:rsidR="005A6EAF" w:rsidRPr="00480035" w14:paraId="31E578BF" w14:textId="77777777" w:rsidTr="002942A6">
        <w:trPr>
          <w:jc w:val="center"/>
        </w:trPr>
        <w:tc>
          <w:tcPr>
            <w:tcW w:w="3402" w:type="dxa"/>
          </w:tcPr>
          <w:p w14:paraId="3441B8CA" w14:textId="77777777" w:rsidR="005A6EAF" w:rsidRPr="00480035" w:rsidRDefault="005A6EAF" w:rsidP="002942A6">
            <w:pPr>
              <w:jc w:val="right"/>
              <w:rPr>
                <w:rFonts w:cstheme="majorHAnsi"/>
                <w:szCs w:val="23"/>
              </w:rPr>
            </w:pPr>
            <w:r w:rsidRPr="00480035">
              <w:rPr>
                <w:rFonts w:cstheme="majorHAnsi"/>
                <w:szCs w:val="23"/>
              </w:rPr>
              <w:t>Code NAF/APE :</w:t>
            </w:r>
          </w:p>
        </w:tc>
        <w:tc>
          <w:tcPr>
            <w:tcW w:w="5159" w:type="dxa"/>
          </w:tcPr>
          <w:p w14:paraId="585AE3E4" w14:textId="6C2B86CA" w:rsidR="005A6EAF" w:rsidRPr="00480035" w:rsidRDefault="00C03BC0" w:rsidP="002942A6">
            <w:pPr>
              <w:rPr>
                <w:rFonts w:cstheme="majorHAnsi"/>
                <w:szCs w:val="23"/>
              </w:rPr>
            </w:pPr>
            <w:r w:rsidRPr="00480035">
              <w:rPr>
                <w:rFonts w:cstheme="majorHAnsi"/>
                <w:szCs w:val="23"/>
              </w:rPr>
              <w:t>84.30A</w:t>
            </w:r>
          </w:p>
        </w:tc>
      </w:tr>
    </w:tbl>
    <w:p w14:paraId="73EF47DA" w14:textId="0F5149F7" w:rsidR="005A6EAF" w:rsidRPr="00480035" w:rsidRDefault="005A6EAF" w:rsidP="00F12734">
      <w:pPr>
        <w:rPr>
          <w:rFonts w:cstheme="majorHAnsi"/>
          <w:b/>
          <w:szCs w:val="23"/>
        </w:rPr>
      </w:pPr>
    </w:p>
    <w:p w14:paraId="30571FE9" w14:textId="0EAFD328" w:rsidR="005A6EAF" w:rsidRPr="00480035" w:rsidRDefault="005A6EAF" w:rsidP="00FB6F2C">
      <w:pPr>
        <w:pStyle w:val="Titre3"/>
        <w:rPr>
          <w:szCs w:val="23"/>
        </w:rPr>
      </w:pPr>
      <w:bookmarkStart w:id="5" w:name="_Ref188007007"/>
      <w:r w:rsidRPr="00480035">
        <w:rPr>
          <w:szCs w:val="23"/>
        </w:rPr>
        <w:t>Les organismes de sécurité sociale de l’Assurance Maladie</w:t>
      </w:r>
      <w:bookmarkEnd w:id="5"/>
    </w:p>
    <w:p w14:paraId="7CBA2409" w14:textId="1267BBB2" w:rsidR="005A6EAF" w:rsidRPr="00480035" w:rsidRDefault="005A6EAF" w:rsidP="005A6EAF">
      <w:pPr>
        <w:rPr>
          <w:rFonts w:cstheme="majorHAnsi"/>
          <w:szCs w:val="23"/>
        </w:rPr>
      </w:pPr>
    </w:p>
    <w:p w14:paraId="55FC8CF4" w14:textId="66B5397D" w:rsidR="00C03BC0" w:rsidRDefault="00C03BC0" w:rsidP="00C03BC0">
      <w:pPr>
        <w:rPr>
          <w:rFonts w:cstheme="majorHAnsi"/>
          <w:szCs w:val="23"/>
        </w:rPr>
      </w:pPr>
      <w:r w:rsidRPr="00480035">
        <w:rPr>
          <w:rFonts w:cstheme="majorHAnsi"/>
          <w:szCs w:val="23"/>
        </w:rPr>
        <w:t xml:space="preserve">Les </w:t>
      </w:r>
      <w:r w:rsidR="00F33541" w:rsidRPr="00480035">
        <w:rPr>
          <w:rFonts w:cstheme="majorHAnsi"/>
          <w:b/>
          <w:szCs w:val="23"/>
        </w:rPr>
        <w:t xml:space="preserve">Organismes </w:t>
      </w:r>
      <w:r w:rsidRPr="00480035">
        <w:rPr>
          <w:rFonts w:cstheme="majorHAnsi"/>
          <w:b/>
          <w:szCs w:val="23"/>
        </w:rPr>
        <w:t xml:space="preserve">de sécurité sociale de </w:t>
      </w:r>
      <w:r w:rsidR="00F33541" w:rsidRPr="00480035">
        <w:rPr>
          <w:rFonts w:cstheme="majorHAnsi"/>
          <w:b/>
          <w:szCs w:val="23"/>
        </w:rPr>
        <w:t>l’Assurance</w:t>
      </w:r>
      <w:r w:rsidRPr="00480035">
        <w:rPr>
          <w:rFonts w:cstheme="majorHAnsi"/>
          <w:b/>
          <w:szCs w:val="23"/>
        </w:rPr>
        <w:t xml:space="preserve"> </w:t>
      </w:r>
      <w:r w:rsidR="00F33541" w:rsidRPr="00480035">
        <w:rPr>
          <w:rFonts w:cstheme="majorHAnsi"/>
          <w:b/>
          <w:szCs w:val="23"/>
        </w:rPr>
        <w:t>Maladie</w:t>
      </w:r>
      <w:r w:rsidR="00F33541" w:rsidRPr="00480035">
        <w:rPr>
          <w:rFonts w:cstheme="majorHAnsi"/>
          <w:szCs w:val="23"/>
        </w:rPr>
        <w:t xml:space="preserve"> </w:t>
      </w:r>
      <w:r w:rsidR="00DB4D32" w:rsidRPr="00480035">
        <w:rPr>
          <w:rFonts w:cstheme="majorHAnsi"/>
          <w:szCs w:val="23"/>
        </w:rPr>
        <w:t>(ci-après dénommés</w:t>
      </w:r>
      <w:r w:rsidR="00DB4D32" w:rsidRPr="00480035">
        <w:rPr>
          <w:rFonts w:cstheme="majorHAnsi"/>
          <w:b/>
          <w:szCs w:val="23"/>
        </w:rPr>
        <w:t xml:space="preserve"> </w:t>
      </w:r>
      <w:r w:rsidR="000E6F68" w:rsidRPr="00480035">
        <w:rPr>
          <w:rFonts w:cstheme="majorHAnsi"/>
          <w:b/>
          <w:szCs w:val="23"/>
        </w:rPr>
        <w:t>« OSS »</w:t>
      </w:r>
      <w:r w:rsidR="00DB4D32" w:rsidRPr="00480035">
        <w:rPr>
          <w:rFonts w:cstheme="majorHAnsi"/>
          <w:szCs w:val="23"/>
        </w:rPr>
        <w:t>)</w:t>
      </w:r>
      <w:r w:rsidRPr="00480035">
        <w:rPr>
          <w:rFonts w:cstheme="majorHAnsi"/>
          <w:szCs w:val="23"/>
        </w:rPr>
        <w:t>, parties à l’accord-cadre, sont les suivants :</w:t>
      </w:r>
    </w:p>
    <w:p w14:paraId="0C3F950A" w14:textId="39DEA009" w:rsidR="00ED5D51" w:rsidRPr="00ED5D51" w:rsidRDefault="00ED5D51" w:rsidP="00C26694">
      <w:pPr>
        <w:pStyle w:val="Paragraphedeliste"/>
        <w:numPr>
          <w:ilvl w:val="0"/>
          <w:numId w:val="7"/>
        </w:numPr>
        <w:rPr>
          <w:rFonts w:cstheme="majorHAnsi"/>
          <w:szCs w:val="23"/>
        </w:rPr>
      </w:pPr>
      <w:r>
        <w:rPr>
          <w:rFonts w:cstheme="majorHAnsi"/>
          <w:szCs w:val="23"/>
        </w:rPr>
        <w:t>La Cnam</w:t>
      </w:r>
    </w:p>
    <w:p w14:paraId="13491428" w14:textId="1EE4A995" w:rsidR="00DB4D32" w:rsidRPr="00480035" w:rsidRDefault="00DB4D32" w:rsidP="0093682B">
      <w:pPr>
        <w:pStyle w:val="En-tte"/>
        <w:numPr>
          <w:ilvl w:val="0"/>
          <w:numId w:val="7"/>
        </w:numPr>
        <w:rPr>
          <w:rFonts w:cstheme="majorHAnsi"/>
          <w:szCs w:val="23"/>
        </w:rPr>
      </w:pPr>
      <w:r w:rsidRPr="00480035">
        <w:rPr>
          <w:rFonts w:cstheme="majorHAnsi"/>
          <w:szCs w:val="23"/>
        </w:rPr>
        <w:t xml:space="preserve">Les 101 </w:t>
      </w:r>
      <w:r w:rsidRPr="00480035">
        <w:rPr>
          <w:rFonts w:cstheme="majorHAnsi"/>
          <w:b/>
          <w:szCs w:val="23"/>
        </w:rPr>
        <w:t>Caisses Primaires d’Assurance Maladie</w:t>
      </w:r>
      <w:r w:rsidRPr="00480035">
        <w:rPr>
          <w:rFonts w:cstheme="majorHAnsi"/>
          <w:szCs w:val="23"/>
        </w:rPr>
        <w:t xml:space="preserve"> </w:t>
      </w:r>
      <w:r w:rsidRPr="00480035">
        <w:rPr>
          <w:rFonts w:cstheme="majorHAnsi"/>
          <w:b/>
          <w:szCs w:val="23"/>
        </w:rPr>
        <w:t>(CPAM) ;</w:t>
      </w:r>
    </w:p>
    <w:p w14:paraId="7596F2A2" w14:textId="44C2EA67" w:rsidR="00DB4D32" w:rsidRPr="00480035" w:rsidRDefault="00DB4D32" w:rsidP="0093682B">
      <w:pPr>
        <w:numPr>
          <w:ilvl w:val="0"/>
          <w:numId w:val="7"/>
        </w:numPr>
        <w:contextualSpacing w:val="0"/>
        <w:rPr>
          <w:rFonts w:cstheme="majorHAnsi"/>
          <w:szCs w:val="23"/>
        </w:rPr>
      </w:pPr>
      <w:r w:rsidRPr="00480035">
        <w:rPr>
          <w:rFonts w:cstheme="majorHAnsi"/>
          <w:szCs w:val="23"/>
        </w:rPr>
        <w:t xml:space="preserve">La seule </w:t>
      </w:r>
      <w:r w:rsidRPr="00480035">
        <w:rPr>
          <w:rFonts w:cstheme="majorHAnsi"/>
          <w:b/>
          <w:szCs w:val="23"/>
        </w:rPr>
        <w:t>Caisse Commune de Sécurité Sociale</w:t>
      </w:r>
      <w:r w:rsidRPr="00480035">
        <w:rPr>
          <w:rFonts w:cstheme="majorHAnsi"/>
          <w:szCs w:val="23"/>
        </w:rPr>
        <w:t xml:space="preserve"> </w:t>
      </w:r>
      <w:r w:rsidRPr="00480035">
        <w:rPr>
          <w:rFonts w:cstheme="majorHAnsi"/>
          <w:b/>
          <w:szCs w:val="23"/>
        </w:rPr>
        <w:t>(CCSS)</w:t>
      </w:r>
      <w:r w:rsidRPr="00480035">
        <w:rPr>
          <w:rFonts w:cstheme="majorHAnsi"/>
          <w:szCs w:val="23"/>
        </w:rPr>
        <w:t xml:space="preserve"> ; </w:t>
      </w:r>
    </w:p>
    <w:p w14:paraId="3AE72238" w14:textId="538EA94D" w:rsidR="00DB4D32" w:rsidRPr="00480035" w:rsidRDefault="00DB4D32" w:rsidP="0093682B">
      <w:pPr>
        <w:numPr>
          <w:ilvl w:val="0"/>
          <w:numId w:val="7"/>
        </w:numPr>
        <w:contextualSpacing w:val="0"/>
        <w:rPr>
          <w:rFonts w:cstheme="majorHAnsi"/>
          <w:szCs w:val="23"/>
        </w:rPr>
      </w:pPr>
      <w:r w:rsidRPr="00480035">
        <w:rPr>
          <w:rFonts w:cstheme="majorHAnsi"/>
          <w:szCs w:val="23"/>
        </w:rPr>
        <w:t xml:space="preserve">Les 4 </w:t>
      </w:r>
      <w:r w:rsidRPr="00480035">
        <w:rPr>
          <w:rFonts w:cstheme="majorHAnsi"/>
          <w:b/>
          <w:szCs w:val="23"/>
        </w:rPr>
        <w:t>Caisses Générales de Sécurité Sociale</w:t>
      </w:r>
      <w:r w:rsidRPr="00480035">
        <w:rPr>
          <w:rFonts w:cstheme="majorHAnsi"/>
          <w:szCs w:val="23"/>
        </w:rPr>
        <w:t xml:space="preserve"> </w:t>
      </w:r>
      <w:r w:rsidRPr="00480035">
        <w:rPr>
          <w:rFonts w:cstheme="majorHAnsi"/>
          <w:b/>
          <w:szCs w:val="23"/>
        </w:rPr>
        <w:t>(CGSS)</w:t>
      </w:r>
      <w:r w:rsidRPr="00480035">
        <w:rPr>
          <w:rFonts w:cstheme="majorHAnsi"/>
          <w:szCs w:val="23"/>
        </w:rPr>
        <w:t xml:space="preserve"> ; </w:t>
      </w:r>
    </w:p>
    <w:p w14:paraId="50189170" w14:textId="3C4FD31E" w:rsidR="00DB4D32" w:rsidRPr="00480035" w:rsidRDefault="00DB4D32" w:rsidP="0093682B">
      <w:pPr>
        <w:numPr>
          <w:ilvl w:val="0"/>
          <w:numId w:val="7"/>
        </w:numPr>
        <w:contextualSpacing w:val="0"/>
        <w:rPr>
          <w:rFonts w:cstheme="majorHAnsi"/>
          <w:szCs w:val="23"/>
        </w:rPr>
      </w:pPr>
      <w:r w:rsidRPr="00480035">
        <w:rPr>
          <w:rFonts w:cstheme="majorHAnsi"/>
          <w:szCs w:val="23"/>
        </w:rPr>
        <w:t xml:space="preserve">La </w:t>
      </w:r>
      <w:r w:rsidRPr="00480035">
        <w:rPr>
          <w:rFonts w:cstheme="majorHAnsi"/>
          <w:b/>
          <w:szCs w:val="23"/>
        </w:rPr>
        <w:t>Caisse de Sécurité Sociale de Mayotte</w:t>
      </w:r>
      <w:r w:rsidRPr="00480035">
        <w:rPr>
          <w:rFonts w:cstheme="majorHAnsi"/>
          <w:szCs w:val="23"/>
        </w:rPr>
        <w:t xml:space="preserve"> </w:t>
      </w:r>
      <w:r w:rsidRPr="00480035">
        <w:rPr>
          <w:rFonts w:cstheme="majorHAnsi"/>
          <w:b/>
          <w:szCs w:val="23"/>
        </w:rPr>
        <w:t>(CSSM)</w:t>
      </w:r>
      <w:r w:rsidRPr="00480035">
        <w:rPr>
          <w:rFonts w:cstheme="majorHAnsi"/>
          <w:szCs w:val="23"/>
        </w:rPr>
        <w:t xml:space="preserve"> ;</w:t>
      </w:r>
    </w:p>
    <w:p w14:paraId="37AF3FB0" w14:textId="6ED26407" w:rsidR="00C03BC0" w:rsidRPr="00480035" w:rsidRDefault="00DB4D32" w:rsidP="0093682B">
      <w:pPr>
        <w:numPr>
          <w:ilvl w:val="0"/>
          <w:numId w:val="7"/>
        </w:numPr>
        <w:rPr>
          <w:rFonts w:cstheme="majorHAnsi"/>
          <w:szCs w:val="23"/>
        </w:rPr>
      </w:pPr>
      <w:r w:rsidRPr="00480035">
        <w:rPr>
          <w:rFonts w:cstheme="majorHAnsi"/>
          <w:szCs w:val="23"/>
        </w:rPr>
        <w:t xml:space="preserve">La </w:t>
      </w:r>
      <w:r w:rsidRPr="00480035">
        <w:rPr>
          <w:rFonts w:cstheme="majorHAnsi"/>
          <w:b/>
          <w:szCs w:val="23"/>
        </w:rPr>
        <w:t>Caisse Régionale de l’Assurance Maladie – Ile de France</w:t>
      </w:r>
      <w:r w:rsidRPr="00480035">
        <w:rPr>
          <w:rFonts w:cstheme="majorHAnsi"/>
          <w:szCs w:val="23"/>
        </w:rPr>
        <w:t xml:space="preserve"> </w:t>
      </w:r>
      <w:r w:rsidRPr="00480035">
        <w:rPr>
          <w:rFonts w:cstheme="majorHAnsi"/>
          <w:b/>
          <w:szCs w:val="23"/>
        </w:rPr>
        <w:t>(CRAMIF).</w:t>
      </w:r>
    </w:p>
    <w:p w14:paraId="6666ED4E" w14:textId="16A34605" w:rsidR="005A6EAF" w:rsidRPr="00480035" w:rsidRDefault="00C03BC0" w:rsidP="005A6EAF">
      <w:pPr>
        <w:rPr>
          <w:rFonts w:cstheme="majorHAnsi"/>
          <w:szCs w:val="23"/>
        </w:rPr>
      </w:pPr>
      <w:r w:rsidRPr="00480035">
        <w:rPr>
          <w:rFonts w:cstheme="majorHAnsi"/>
          <w:szCs w:val="23"/>
        </w:rPr>
        <w:t xml:space="preserve"> </w:t>
      </w:r>
    </w:p>
    <w:p w14:paraId="10C1F214" w14:textId="75A4E4B1" w:rsidR="00DB4D32" w:rsidRPr="00480035" w:rsidRDefault="00DB4D32" w:rsidP="005A6EAF">
      <w:pPr>
        <w:rPr>
          <w:rFonts w:cstheme="majorHAnsi"/>
          <w:szCs w:val="23"/>
        </w:rPr>
      </w:pPr>
      <w:r w:rsidRPr="00480035">
        <w:rPr>
          <w:rFonts w:cstheme="majorHAnsi"/>
          <w:szCs w:val="23"/>
        </w:rPr>
        <w:t xml:space="preserve">Ces </w:t>
      </w:r>
      <w:r w:rsidR="000E6F68" w:rsidRPr="00480035">
        <w:rPr>
          <w:rFonts w:cstheme="majorHAnsi"/>
          <w:b/>
          <w:szCs w:val="23"/>
        </w:rPr>
        <w:t>OSS</w:t>
      </w:r>
      <w:r w:rsidRPr="00480035">
        <w:rPr>
          <w:rFonts w:cstheme="majorHAnsi"/>
          <w:szCs w:val="23"/>
        </w:rPr>
        <w:t xml:space="preserve">, présentés en annexe, sont représentés pour les besoins de la passation </w:t>
      </w:r>
      <w:r w:rsidR="0027566E" w:rsidRPr="00480035">
        <w:rPr>
          <w:rFonts w:cstheme="majorHAnsi"/>
          <w:szCs w:val="23"/>
        </w:rPr>
        <w:t xml:space="preserve">de l’accord-cadre </w:t>
      </w:r>
      <w:r w:rsidRPr="00480035">
        <w:rPr>
          <w:rFonts w:cstheme="majorHAnsi"/>
          <w:szCs w:val="23"/>
        </w:rPr>
        <w:t xml:space="preserve">par la </w:t>
      </w:r>
      <w:r w:rsidRPr="00480035">
        <w:rPr>
          <w:rFonts w:cstheme="majorHAnsi"/>
          <w:b/>
          <w:szCs w:val="23"/>
        </w:rPr>
        <w:t xml:space="preserve">Cnam </w:t>
      </w:r>
      <w:r w:rsidRPr="00480035">
        <w:rPr>
          <w:rFonts w:cstheme="majorHAnsi"/>
          <w:szCs w:val="23"/>
        </w:rPr>
        <w:t>agissant pour le</w:t>
      </w:r>
      <w:r w:rsidR="0027566E" w:rsidRPr="00480035">
        <w:rPr>
          <w:rFonts w:cstheme="majorHAnsi"/>
          <w:szCs w:val="23"/>
        </w:rPr>
        <w:t>ur</w:t>
      </w:r>
      <w:r w:rsidRPr="00480035">
        <w:rPr>
          <w:rFonts w:cstheme="majorHAnsi"/>
          <w:szCs w:val="23"/>
        </w:rPr>
        <w:t xml:space="preserve"> compte en application de l’article L. 224-12 du code de la sécurité sociale.</w:t>
      </w:r>
    </w:p>
    <w:p w14:paraId="46860C27" w14:textId="77777777" w:rsidR="00DB4D32" w:rsidRPr="00480035" w:rsidRDefault="00DB4D32" w:rsidP="005A6EAF">
      <w:pPr>
        <w:rPr>
          <w:rFonts w:cstheme="majorHAnsi"/>
          <w:szCs w:val="23"/>
        </w:rPr>
      </w:pPr>
    </w:p>
    <w:p w14:paraId="0B25F2BF" w14:textId="65AC2FDD" w:rsidR="005A6EAF" w:rsidRPr="00480035" w:rsidRDefault="005A6EAF" w:rsidP="00FB6F2C">
      <w:pPr>
        <w:pStyle w:val="Titre3"/>
        <w:rPr>
          <w:szCs w:val="23"/>
        </w:rPr>
      </w:pPr>
      <w:bookmarkStart w:id="6" w:name="_Ref188007047"/>
      <w:r w:rsidRPr="00480035">
        <w:rPr>
          <w:szCs w:val="23"/>
        </w:rPr>
        <w:t xml:space="preserve">Les </w:t>
      </w:r>
      <w:r w:rsidR="00885AFF" w:rsidRPr="00480035">
        <w:rPr>
          <w:szCs w:val="23"/>
        </w:rPr>
        <w:t xml:space="preserve">Régimes et </w:t>
      </w:r>
      <w:r w:rsidRPr="00480035">
        <w:rPr>
          <w:szCs w:val="23"/>
        </w:rPr>
        <w:t>Mutuelles Partenaire</w:t>
      </w:r>
      <w:r w:rsidR="00885AFF" w:rsidRPr="00480035">
        <w:rPr>
          <w:szCs w:val="23"/>
        </w:rPr>
        <w:t>s</w:t>
      </w:r>
      <w:r w:rsidRPr="00480035">
        <w:rPr>
          <w:szCs w:val="23"/>
        </w:rPr>
        <w:t xml:space="preserve"> de l’Assurance Maladie </w:t>
      </w:r>
      <w:bookmarkEnd w:id="6"/>
    </w:p>
    <w:p w14:paraId="2C3C06F0" w14:textId="58376DB1" w:rsidR="005A6EAF" w:rsidRPr="00480035" w:rsidRDefault="005A6EAF" w:rsidP="005A6EAF">
      <w:pPr>
        <w:rPr>
          <w:rFonts w:cstheme="majorHAnsi"/>
          <w:szCs w:val="23"/>
        </w:rPr>
      </w:pPr>
    </w:p>
    <w:p w14:paraId="374BC67A" w14:textId="0F6D2F80" w:rsidR="00EB72D9" w:rsidRPr="00480035" w:rsidRDefault="00DB4D32" w:rsidP="00EB72D9">
      <w:pPr>
        <w:rPr>
          <w:rFonts w:cstheme="majorHAnsi"/>
          <w:szCs w:val="23"/>
        </w:rPr>
      </w:pPr>
      <w:r w:rsidRPr="00480035">
        <w:rPr>
          <w:rFonts w:cstheme="majorHAnsi"/>
          <w:szCs w:val="23"/>
        </w:rPr>
        <w:t xml:space="preserve">Les </w:t>
      </w:r>
      <w:r w:rsidR="00885AFF" w:rsidRPr="00480035">
        <w:rPr>
          <w:rFonts w:cstheme="majorHAnsi"/>
          <w:b/>
          <w:szCs w:val="23"/>
        </w:rPr>
        <w:t xml:space="preserve">Régimes et Mutuelles Partenaires </w:t>
      </w:r>
      <w:r w:rsidR="0027566E" w:rsidRPr="00480035">
        <w:rPr>
          <w:rFonts w:cstheme="majorHAnsi"/>
          <w:b/>
          <w:szCs w:val="23"/>
        </w:rPr>
        <w:t xml:space="preserve">de l’Assurance Maladie </w:t>
      </w:r>
      <w:r w:rsidR="0027566E" w:rsidRPr="00480035">
        <w:rPr>
          <w:rFonts w:cstheme="majorHAnsi"/>
          <w:szCs w:val="23"/>
        </w:rPr>
        <w:t xml:space="preserve">(ci-après dénommés </w:t>
      </w:r>
      <w:r w:rsidR="000E6F68" w:rsidRPr="00480035">
        <w:rPr>
          <w:rFonts w:cstheme="majorHAnsi"/>
          <w:b/>
          <w:szCs w:val="23"/>
        </w:rPr>
        <w:t>« </w:t>
      </w:r>
      <w:r w:rsidR="0027566E" w:rsidRPr="00480035">
        <w:rPr>
          <w:rFonts w:cstheme="majorHAnsi"/>
          <w:b/>
          <w:szCs w:val="23"/>
        </w:rPr>
        <w:t>RMP</w:t>
      </w:r>
      <w:r w:rsidR="000E6F68" w:rsidRPr="00480035">
        <w:rPr>
          <w:rFonts w:cstheme="majorHAnsi"/>
          <w:b/>
          <w:szCs w:val="23"/>
        </w:rPr>
        <w:t> »</w:t>
      </w:r>
      <w:r w:rsidR="0027566E" w:rsidRPr="00480035">
        <w:rPr>
          <w:rFonts w:cstheme="majorHAnsi"/>
          <w:szCs w:val="23"/>
        </w:rPr>
        <w:t xml:space="preserve">), parties </w:t>
      </w:r>
      <w:r w:rsidR="008C44E6" w:rsidRPr="00480035">
        <w:rPr>
          <w:rFonts w:cstheme="majorHAnsi"/>
          <w:szCs w:val="23"/>
        </w:rPr>
        <w:t>à l’accord-cadre, sont les suivants :</w:t>
      </w:r>
    </w:p>
    <w:p w14:paraId="4DA6910A" w14:textId="7D6EA0E4" w:rsidR="0027566E" w:rsidRPr="00480035" w:rsidRDefault="0027566E" w:rsidP="0093682B">
      <w:pPr>
        <w:pStyle w:val="En-tte"/>
        <w:numPr>
          <w:ilvl w:val="0"/>
          <w:numId w:val="7"/>
        </w:numPr>
        <w:rPr>
          <w:rFonts w:cstheme="majorHAnsi"/>
          <w:szCs w:val="23"/>
        </w:rPr>
      </w:pPr>
      <w:r w:rsidRPr="00480035">
        <w:rPr>
          <w:rFonts w:cstheme="majorHAnsi"/>
          <w:szCs w:val="23"/>
        </w:rPr>
        <w:t xml:space="preserve">La </w:t>
      </w:r>
      <w:r w:rsidRPr="00480035">
        <w:rPr>
          <w:rFonts w:cstheme="majorHAnsi"/>
          <w:b/>
          <w:szCs w:val="23"/>
        </w:rPr>
        <w:t>Caisse de Retraite et de Prévoyance des Clercs et Employés de Notaire (CRPCEN) </w:t>
      </w:r>
      <w:r w:rsidRPr="00480035">
        <w:rPr>
          <w:rFonts w:cstheme="majorHAnsi"/>
          <w:szCs w:val="23"/>
        </w:rPr>
        <w:t>;</w:t>
      </w:r>
    </w:p>
    <w:p w14:paraId="0A170EDE" w14:textId="77777777" w:rsidR="0027566E" w:rsidRPr="00480035" w:rsidRDefault="0027566E" w:rsidP="0093682B">
      <w:pPr>
        <w:pStyle w:val="En-tte"/>
        <w:numPr>
          <w:ilvl w:val="0"/>
          <w:numId w:val="7"/>
        </w:numPr>
        <w:rPr>
          <w:rFonts w:cstheme="majorHAnsi"/>
          <w:szCs w:val="23"/>
        </w:rPr>
      </w:pPr>
      <w:r w:rsidRPr="00480035">
        <w:rPr>
          <w:rFonts w:cstheme="majorHAnsi"/>
          <w:szCs w:val="23"/>
        </w:rPr>
        <w:t xml:space="preserve">La </w:t>
      </w:r>
      <w:r w:rsidRPr="00480035">
        <w:rPr>
          <w:rFonts w:cstheme="majorHAnsi"/>
          <w:b/>
          <w:szCs w:val="23"/>
        </w:rPr>
        <w:t>Caisse d’Assurance Vieillesse Invalidité et Maladie des Cultes (CAVIMAC)</w:t>
      </w:r>
      <w:r w:rsidRPr="00480035">
        <w:rPr>
          <w:rFonts w:cstheme="majorHAnsi"/>
          <w:szCs w:val="23"/>
        </w:rPr>
        <w:t> ;</w:t>
      </w:r>
    </w:p>
    <w:p w14:paraId="31A21325" w14:textId="77777777" w:rsidR="0027566E" w:rsidRPr="00480035" w:rsidRDefault="0027566E" w:rsidP="0093682B">
      <w:pPr>
        <w:numPr>
          <w:ilvl w:val="0"/>
          <w:numId w:val="7"/>
        </w:numPr>
        <w:contextualSpacing w:val="0"/>
        <w:rPr>
          <w:rFonts w:cstheme="majorHAnsi"/>
          <w:szCs w:val="23"/>
        </w:rPr>
      </w:pPr>
      <w:r w:rsidRPr="00480035">
        <w:rPr>
          <w:rFonts w:cstheme="majorHAnsi"/>
          <w:bCs/>
          <w:szCs w:val="23"/>
        </w:rPr>
        <w:t xml:space="preserve">La </w:t>
      </w:r>
      <w:r w:rsidRPr="00480035">
        <w:rPr>
          <w:rFonts w:cstheme="majorHAnsi"/>
          <w:b/>
          <w:bCs/>
          <w:szCs w:val="23"/>
        </w:rPr>
        <w:t>Caisse Autonome Nationale de la Sécurité Sociale dans les Mines</w:t>
      </w:r>
      <w:r w:rsidRPr="00480035">
        <w:rPr>
          <w:rFonts w:cstheme="majorHAnsi"/>
          <w:bCs/>
          <w:szCs w:val="23"/>
        </w:rPr>
        <w:t xml:space="preserve"> </w:t>
      </w:r>
      <w:r w:rsidRPr="00480035">
        <w:rPr>
          <w:rFonts w:cstheme="majorHAnsi"/>
          <w:b/>
          <w:bCs/>
          <w:szCs w:val="23"/>
        </w:rPr>
        <w:t>(CANSSM)</w:t>
      </w:r>
      <w:r w:rsidRPr="00480035">
        <w:rPr>
          <w:rFonts w:cstheme="majorHAnsi"/>
          <w:bCs/>
          <w:szCs w:val="23"/>
        </w:rPr>
        <w:t> ;</w:t>
      </w:r>
    </w:p>
    <w:p w14:paraId="31C54AA2" w14:textId="77777777" w:rsidR="0027566E" w:rsidRPr="00480035" w:rsidRDefault="0027566E" w:rsidP="0093682B">
      <w:pPr>
        <w:numPr>
          <w:ilvl w:val="0"/>
          <w:numId w:val="7"/>
        </w:numPr>
        <w:contextualSpacing w:val="0"/>
        <w:rPr>
          <w:rFonts w:cstheme="majorHAnsi"/>
          <w:szCs w:val="23"/>
        </w:rPr>
      </w:pPr>
      <w:r w:rsidRPr="00480035">
        <w:rPr>
          <w:rFonts w:cstheme="majorHAnsi"/>
          <w:bCs/>
          <w:szCs w:val="23"/>
        </w:rPr>
        <w:t>L’</w:t>
      </w:r>
      <w:r w:rsidRPr="00480035">
        <w:rPr>
          <w:rFonts w:cstheme="majorHAnsi"/>
          <w:b/>
          <w:bCs/>
          <w:szCs w:val="23"/>
        </w:rPr>
        <w:t>Etablissement National des Invalides de la Marine (ENIM)</w:t>
      </w:r>
      <w:r w:rsidRPr="00480035">
        <w:rPr>
          <w:rFonts w:cstheme="majorHAnsi"/>
          <w:bCs/>
          <w:szCs w:val="23"/>
        </w:rPr>
        <w:t> ;</w:t>
      </w:r>
    </w:p>
    <w:p w14:paraId="78CCFAAC" w14:textId="77777777" w:rsidR="0027566E" w:rsidRPr="00480035" w:rsidRDefault="0027566E" w:rsidP="0093682B">
      <w:pPr>
        <w:numPr>
          <w:ilvl w:val="0"/>
          <w:numId w:val="7"/>
        </w:numPr>
        <w:contextualSpacing w:val="0"/>
        <w:rPr>
          <w:rFonts w:cstheme="majorHAnsi"/>
          <w:szCs w:val="23"/>
        </w:rPr>
      </w:pPr>
      <w:r w:rsidRPr="00480035">
        <w:rPr>
          <w:rFonts w:cstheme="majorHAnsi"/>
          <w:bCs/>
          <w:szCs w:val="23"/>
        </w:rPr>
        <w:t xml:space="preserve">La </w:t>
      </w:r>
      <w:r w:rsidRPr="00480035">
        <w:rPr>
          <w:rFonts w:cstheme="majorHAnsi"/>
          <w:b/>
          <w:bCs/>
          <w:szCs w:val="23"/>
        </w:rPr>
        <w:t>Caisse d’Assurance Maladie des Industries Electriques et Gazières</w:t>
      </w:r>
      <w:r w:rsidRPr="00480035">
        <w:rPr>
          <w:rFonts w:cstheme="majorHAnsi"/>
          <w:bCs/>
          <w:szCs w:val="23"/>
        </w:rPr>
        <w:t xml:space="preserve"> </w:t>
      </w:r>
      <w:r w:rsidRPr="00480035">
        <w:rPr>
          <w:rFonts w:cstheme="majorHAnsi"/>
          <w:b/>
          <w:bCs/>
          <w:szCs w:val="23"/>
        </w:rPr>
        <w:t>(CAMIEG)</w:t>
      </w:r>
      <w:r w:rsidRPr="00480035">
        <w:rPr>
          <w:rFonts w:cstheme="majorHAnsi"/>
          <w:bCs/>
          <w:szCs w:val="23"/>
        </w:rPr>
        <w:t> ;</w:t>
      </w:r>
    </w:p>
    <w:p w14:paraId="6AB97FCF" w14:textId="77777777" w:rsidR="0027566E" w:rsidRPr="00480035" w:rsidRDefault="0027566E" w:rsidP="0093682B">
      <w:pPr>
        <w:numPr>
          <w:ilvl w:val="0"/>
          <w:numId w:val="7"/>
        </w:numPr>
        <w:contextualSpacing w:val="0"/>
        <w:rPr>
          <w:rFonts w:cstheme="majorHAnsi"/>
          <w:szCs w:val="23"/>
        </w:rPr>
      </w:pPr>
      <w:r w:rsidRPr="00480035">
        <w:rPr>
          <w:rFonts w:cstheme="majorHAnsi"/>
          <w:szCs w:val="23"/>
        </w:rPr>
        <w:t xml:space="preserve">La </w:t>
      </w:r>
      <w:r w:rsidRPr="00480035">
        <w:rPr>
          <w:rFonts w:cstheme="majorHAnsi"/>
          <w:b/>
          <w:szCs w:val="23"/>
        </w:rPr>
        <w:t>Caisse Nationale Militaire de Sécurité Sociale (CNMSS)</w:t>
      </w:r>
      <w:r w:rsidRPr="00480035">
        <w:rPr>
          <w:rFonts w:cstheme="majorHAnsi"/>
          <w:szCs w:val="23"/>
        </w:rPr>
        <w:t> ;</w:t>
      </w:r>
    </w:p>
    <w:p w14:paraId="6969149E" w14:textId="6A1A45F7" w:rsidR="0027566E" w:rsidRPr="000215ED" w:rsidRDefault="0027566E" w:rsidP="0093682B">
      <w:pPr>
        <w:numPr>
          <w:ilvl w:val="0"/>
          <w:numId w:val="7"/>
        </w:numPr>
        <w:contextualSpacing w:val="0"/>
        <w:rPr>
          <w:rFonts w:cstheme="majorHAnsi"/>
          <w:szCs w:val="23"/>
        </w:rPr>
      </w:pPr>
      <w:r w:rsidRPr="00480035">
        <w:rPr>
          <w:rFonts w:cstheme="majorHAnsi"/>
          <w:bCs/>
          <w:szCs w:val="23"/>
        </w:rPr>
        <w:t xml:space="preserve">La </w:t>
      </w:r>
      <w:r w:rsidRPr="00480035">
        <w:rPr>
          <w:rFonts w:cstheme="majorHAnsi"/>
          <w:b/>
          <w:bCs/>
          <w:szCs w:val="23"/>
        </w:rPr>
        <w:t>Caisse de Prévoyance et de Retraite du Personnel Ferroviaire</w:t>
      </w:r>
      <w:r w:rsidRPr="00480035">
        <w:rPr>
          <w:rFonts w:cstheme="majorHAnsi"/>
          <w:bCs/>
          <w:szCs w:val="23"/>
        </w:rPr>
        <w:t xml:space="preserve"> </w:t>
      </w:r>
      <w:r w:rsidRPr="00480035">
        <w:rPr>
          <w:rFonts w:cstheme="majorHAnsi"/>
          <w:b/>
          <w:bCs/>
          <w:szCs w:val="23"/>
        </w:rPr>
        <w:t>(CPRPF)</w:t>
      </w:r>
      <w:r w:rsidRPr="00480035">
        <w:rPr>
          <w:rFonts w:cstheme="majorHAnsi"/>
          <w:bCs/>
          <w:szCs w:val="23"/>
        </w:rPr>
        <w:t> ;</w:t>
      </w:r>
    </w:p>
    <w:p w14:paraId="0CFB15E9" w14:textId="5F6F2002" w:rsidR="000215ED" w:rsidRPr="00480035" w:rsidRDefault="000215ED" w:rsidP="0093682B">
      <w:pPr>
        <w:numPr>
          <w:ilvl w:val="0"/>
          <w:numId w:val="7"/>
        </w:numPr>
        <w:contextualSpacing w:val="0"/>
        <w:rPr>
          <w:rFonts w:cstheme="majorHAnsi"/>
          <w:szCs w:val="23"/>
        </w:rPr>
      </w:pPr>
      <w:r>
        <w:rPr>
          <w:rFonts w:cstheme="majorHAnsi"/>
          <w:bCs/>
          <w:szCs w:val="23"/>
        </w:rPr>
        <w:lastRenderedPageBreak/>
        <w:t xml:space="preserve">La </w:t>
      </w:r>
      <w:r w:rsidRPr="00520BDD">
        <w:rPr>
          <w:rFonts w:cstheme="majorHAnsi"/>
          <w:b/>
          <w:bCs/>
          <w:szCs w:val="23"/>
        </w:rPr>
        <w:t>Mutuelle Générale Education Nationale</w:t>
      </w:r>
      <w:r w:rsidR="00520BDD" w:rsidRPr="00520BDD">
        <w:rPr>
          <w:rFonts w:cstheme="majorHAnsi"/>
          <w:b/>
          <w:bCs/>
          <w:szCs w:val="23"/>
        </w:rPr>
        <w:t xml:space="preserve"> (</w:t>
      </w:r>
      <w:r w:rsidRPr="00520BDD">
        <w:rPr>
          <w:rFonts w:cstheme="majorHAnsi"/>
          <w:b/>
          <w:bCs/>
          <w:szCs w:val="23"/>
        </w:rPr>
        <w:t>MGEN)</w:t>
      </w:r>
      <w:r w:rsidR="00520BDD">
        <w:rPr>
          <w:rFonts w:cstheme="majorHAnsi"/>
          <w:b/>
          <w:bCs/>
          <w:szCs w:val="23"/>
        </w:rPr>
        <w:t>.</w:t>
      </w:r>
    </w:p>
    <w:p w14:paraId="19A6C85A" w14:textId="33AD2F23" w:rsidR="008C44E6" w:rsidRPr="00480035" w:rsidRDefault="008C44E6" w:rsidP="00EB72D9">
      <w:pPr>
        <w:rPr>
          <w:rFonts w:cstheme="majorHAnsi"/>
          <w:szCs w:val="23"/>
        </w:rPr>
      </w:pPr>
    </w:p>
    <w:p w14:paraId="57D0B6A9" w14:textId="6533EA6A" w:rsidR="002E436B" w:rsidRPr="00480035" w:rsidRDefault="0027566E" w:rsidP="00EB72D9">
      <w:pPr>
        <w:rPr>
          <w:rFonts w:cstheme="majorHAnsi"/>
          <w:szCs w:val="23"/>
        </w:rPr>
      </w:pPr>
      <w:r w:rsidRPr="00480035">
        <w:rPr>
          <w:rFonts w:cstheme="majorHAnsi"/>
          <w:szCs w:val="23"/>
        </w:rPr>
        <w:t>Ces</w:t>
      </w:r>
      <w:r w:rsidR="00270579" w:rsidRPr="00480035">
        <w:rPr>
          <w:rFonts w:cstheme="majorHAnsi"/>
          <w:szCs w:val="23"/>
        </w:rPr>
        <w:t xml:space="preserve"> </w:t>
      </w:r>
      <w:r w:rsidRPr="00480035">
        <w:rPr>
          <w:rFonts w:cstheme="majorHAnsi"/>
          <w:b/>
          <w:szCs w:val="23"/>
        </w:rPr>
        <w:t>RMP</w:t>
      </w:r>
      <w:r w:rsidRPr="00480035">
        <w:rPr>
          <w:rFonts w:cstheme="majorHAnsi"/>
          <w:szCs w:val="23"/>
        </w:rPr>
        <w:t xml:space="preserve">, présentés en annexe, sont représentés pour les besoins de la passation de l’accord-cadre par la </w:t>
      </w:r>
      <w:r w:rsidRPr="00480035">
        <w:rPr>
          <w:rFonts w:cstheme="majorHAnsi"/>
          <w:b/>
          <w:szCs w:val="23"/>
        </w:rPr>
        <w:t>Cnam</w:t>
      </w:r>
      <w:r w:rsidRPr="00480035">
        <w:rPr>
          <w:rFonts w:cstheme="majorHAnsi"/>
          <w:szCs w:val="23"/>
        </w:rPr>
        <w:t xml:space="preserve"> agissant pour leur compte </w:t>
      </w:r>
      <w:r w:rsidR="00F33541" w:rsidRPr="00480035">
        <w:rPr>
          <w:rFonts w:cstheme="majorHAnsi"/>
          <w:szCs w:val="23"/>
        </w:rPr>
        <w:t>sur le fondement</w:t>
      </w:r>
      <w:r w:rsidRPr="00480035">
        <w:rPr>
          <w:rFonts w:cstheme="majorHAnsi"/>
          <w:szCs w:val="23"/>
        </w:rPr>
        <w:t xml:space="preserve"> d’une convention de</w:t>
      </w:r>
      <w:r w:rsidR="00885AFF" w:rsidRPr="00480035">
        <w:rPr>
          <w:rFonts w:cstheme="majorHAnsi"/>
          <w:szCs w:val="23"/>
        </w:rPr>
        <w:t xml:space="preserve"> </w:t>
      </w:r>
      <w:r w:rsidRPr="00480035">
        <w:rPr>
          <w:rFonts w:cstheme="majorHAnsi"/>
          <w:szCs w:val="23"/>
        </w:rPr>
        <w:t xml:space="preserve">groupement de commandes conclue </w:t>
      </w:r>
      <w:r w:rsidR="00F33541" w:rsidRPr="00480035">
        <w:rPr>
          <w:rFonts w:cstheme="majorHAnsi"/>
          <w:szCs w:val="23"/>
        </w:rPr>
        <w:t>en application de</w:t>
      </w:r>
      <w:r w:rsidR="00C47FD8">
        <w:rPr>
          <w:rFonts w:cstheme="majorHAnsi"/>
          <w:szCs w:val="23"/>
        </w:rPr>
        <w:t>s dispositions de</w:t>
      </w:r>
      <w:r w:rsidR="00F33541" w:rsidRPr="00480035">
        <w:rPr>
          <w:rFonts w:cstheme="majorHAnsi"/>
          <w:szCs w:val="23"/>
        </w:rPr>
        <w:t xml:space="preserve"> l’article L. 2113-6 du code de la commande publique.</w:t>
      </w:r>
    </w:p>
    <w:p w14:paraId="7A66EF58" w14:textId="77777777" w:rsidR="00F12734" w:rsidRPr="00480035" w:rsidRDefault="00F12734" w:rsidP="00F12734">
      <w:pPr>
        <w:rPr>
          <w:rFonts w:cstheme="majorHAnsi"/>
          <w:szCs w:val="23"/>
        </w:rPr>
      </w:pPr>
    </w:p>
    <w:p w14:paraId="59F90EA2" w14:textId="4D205708" w:rsidR="00F12734" w:rsidRPr="00480035" w:rsidRDefault="00F33541" w:rsidP="00556383">
      <w:pPr>
        <w:pStyle w:val="Titre2"/>
        <w:rPr>
          <w:szCs w:val="23"/>
        </w:rPr>
      </w:pPr>
      <w:bookmarkStart w:id="7" w:name="_Ref149572964"/>
      <w:bookmarkStart w:id="8" w:name="_Ref180755021"/>
      <w:r w:rsidRPr="00480035">
        <w:rPr>
          <w:szCs w:val="23"/>
        </w:rPr>
        <w:t xml:space="preserve">Le </w:t>
      </w:r>
      <w:bookmarkEnd w:id="7"/>
      <w:bookmarkEnd w:id="8"/>
      <w:r w:rsidR="00F31184" w:rsidRPr="00480035">
        <w:rPr>
          <w:szCs w:val="23"/>
        </w:rPr>
        <w:t>Prestataire</w:t>
      </w:r>
      <w:r w:rsidR="00F12734" w:rsidRPr="00480035">
        <w:rPr>
          <w:szCs w:val="23"/>
        </w:rPr>
        <w:t xml:space="preserve"> </w:t>
      </w:r>
    </w:p>
    <w:p w14:paraId="42B34CDF" w14:textId="3EA67986" w:rsidR="00F12734" w:rsidRPr="00480035" w:rsidRDefault="00F12734" w:rsidP="00F12734">
      <w:pPr>
        <w:rPr>
          <w:rFonts w:cstheme="majorHAnsi"/>
          <w:szCs w:val="23"/>
        </w:rPr>
      </w:pPr>
    </w:p>
    <w:p w14:paraId="1390E386" w14:textId="61C4C1A0" w:rsidR="00CD6A13" w:rsidRPr="00480035" w:rsidRDefault="00F31184" w:rsidP="00CD6A13">
      <w:pPr>
        <w:pStyle w:val="Titre3"/>
        <w:rPr>
          <w:szCs w:val="23"/>
        </w:rPr>
      </w:pPr>
      <w:bookmarkStart w:id="9" w:name="_Ref149637246"/>
      <w:r w:rsidRPr="00480035">
        <w:rPr>
          <w:szCs w:val="23"/>
        </w:rPr>
        <w:t>Le Prestataire</w:t>
      </w:r>
      <w:r w:rsidR="00CD6A13" w:rsidRPr="00480035">
        <w:rPr>
          <w:szCs w:val="23"/>
        </w:rPr>
        <w:t xml:space="preserve"> </w:t>
      </w:r>
      <w:bookmarkEnd w:id="9"/>
      <w:r w:rsidRPr="00480035">
        <w:rPr>
          <w:szCs w:val="23"/>
        </w:rPr>
        <w:t>en tant qu’unique opérateur économique</w:t>
      </w:r>
    </w:p>
    <w:p w14:paraId="1117C586" w14:textId="77777777" w:rsidR="00CD6A13" w:rsidRPr="00480035" w:rsidRDefault="00CD6A13" w:rsidP="00F12734">
      <w:pPr>
        <w:rPr>
          <w:rFonts w:cstheme="majorHAnsi"/>
          <w:szCs w:val="23"/>
        </w:rPr>
      </w:pPr>
    </w:p>
    <w:p w14:paraId="56875126" w14:textId="714CB01B" w:rsidR="00F12734" w:rsidRPr="00480035" w:rsidRDefault="00F12734" w:rsidP="00932AA8">
      <w:pPr>
        <w:jc w:val="left"/>
        <w:rPr>
          <w:rFonts w:cstheme="majorHAnsi"/>
          <w:szCs w:val="23"/>
        </w:rPr>
      </w:pPr>
      <w:r w:rsidRPr="00480035">
        <w:rPr>
          <w:rFonts w:cstheme="majorHAnsi"/>
          <w:szCs w:val="23"/>
        </w:rPr>
        <w:t xml:space="preserve">Le </w:t>
      </w:r>
      <w:r w:rsidR="00F31184" w:rsidRPr="00480035">
        <w:rPr>
          <w:rFonts w:cstheme="majorHAnsi"/>
          <w:b/>
          <w:szCs w:val="23"/>
        </w:rPr>
        <w:t>Prestataire</w:t>
      </w:r>
      <w:r w:rsidRPr="00480035">
        <w:rPr>
          <w:rFonts w:cstheme="majorHAnsi"/>
          <w:szCs w:val="23"/>
        </w:rPr>
        <w:t xml:space="preserve">, partie </w:t>
      </w:r>
      <w:r w:rsidR="00F05B22" w:rsidRPr="00480035">
        <w:rPr>
          <w:rFonts w:cstheme="majorHAnsi"/>
          <w:szCs w:val="23"/>
        </w:rPr>
        <w:t>à l’accord-cadre</w:t>
      </w:r>
      <w:r w:rsidRPr="00480035">
        <w:rPr>
          <w:rFonts w:cstheme="majorHAnsi"/>
          <w:szCs w:val="23"/>
        </w:rPr>
        <w:t>, est :</w:t>
      </w:r>
    </w:p>
    <w:p w14:paraId="2041114C" w14:textId="77777777" w:rsidR="00F12734" w:rsidRPr="00480035" w:rsidRDefault="00F12734" w:rsidP="00F12734">
      <w:pPr>
        <w:rPr>
          <w:rFonts w:cstheme="majorHAnsi"/>
          <w:szCs w:val="23"/>
        </w:rPr>
      </w:pPr>
    </w:p>
    <w:tbl>
      <w:tblPr>
        <w:tblW w:w="8561"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2775"/>
        <w:gridCol w:w="6285"/>
      </w:tblGrid>
      <w:tr w:rsidR="00AA3819" w:rsidRPr="00480035" w14:paraId="4395F749" w14:textId="77777777" w:rsidTr="004B19FC">
        <w:trPr>
          <w:jc w:val="center"/>
        </w:trPr>
        <w:tc>
          <w:tcPr>
            <w:tcW w:w="3402" w:type="dxa"/>
          </w:tcPr>
          <w:p w14:paraId="0958F6C3" w14:textId="29274264" w:rsidR="00AA3819" w:rsidRPr="00480035" w:rsidRDefault="00AA3819" w:rsidP="00AA3819">
            <w:pPr>
              <w:jc w:val="right"/>
              <w:rPr>
                <w:rFonts w:cstheme="majorHAnsi"/>
                <w:szCs w:val="23"/>
              </w:rPr>
            </w:pPr>
            <w:permStart w:id="981355989" w:edGrp="everyone" w:colFirst="1" w:colLast="1"/>
            <w:r w:rsidRPr="00480035">
              <w:rPr>
                <w:rFonts w:cstheme="majorHAnsi"/>
                <w:szCs w:val="23"/>
              </w:rPr>
              <w:t>Raison ou dénomination sociale :</w:t>
            </w:r>
          </w:p>
        </w:tc>
        <w:tc>
          <w:tcPr>
            <w:tcW w:w="5159" w:type="dxa"/>
          </w:tcPr>
          <w:p w14:paraId="34FF5CC0" w14:textId="27CC6FB1" w:rsidR="00AA3819" w:rsidRPr="00480035" w:rsidRDefault="00E43983" w:rsidP="00A23587">
            <w:pPr>
              <w:rPr>
                <w:rFonts w:cstheme="majorHAnsi"/>
                <w:b/>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AA3819" w:rsidRPr="00480035" w14:paraId="58DC58B9" w14:textId="77777777" w:rsidTr="004B19FC">
        <w:trPr>
          <w:cantSplit/>
          <w:jc w:val="center"/>
        </w:trPr>
        <w:tc>
          <w:tcPr>
            <w:tcW w:w="3402" w:type="dxa"/>
          </w:tcPr>
          <w:p w14:paraId="5432609F" w14:textId="42985E8A" w:rsidR="00AA3819" w:rsidRPr="00480035" w:rsidRDefault="00AA3819" w:rsidP="00AA3819">
            <w:pPr>
              <w:jc w:val="right"/>
              <w:rPr>
                <w:rFonts w:cstheme="majorHAnsi"/>
                <w:szCs w:val="23"/>
              </w:rPr>
            </w:pPr>
            <w:permStart w:id="117337718" w:edGrp="everyone" w:colFirst="1" w:colLast="1"/>
            <w:permEnd w:id="981355989"/>
            <w:r w:rsidRPr="00480035">
              <w:rPr>
                <w:rFonts w:cstheme="majorHAnsi"/>
                <w:szCs w:val="23"/>
              </w:rPr>
              <w:t>Forme juridique :</w:t>
            </w:r>
          </w:p>
        </w:tc>
        <w:tc>
          <w:tcPr>
            <w:tcW w:w="5159" w:type="dxa"/>
          </w:tcPr>
          <w:p w14:paraId="2BB1A38E" w14:textId="22D0430B" w:rsidR="00AA3819" w:rsidRPr="00480035" w:rsidRDefault="00103059" w:rsidP="00AA3819">
            <w:pPr>
              <w:rPr>
                <w:rFonts w:cstheme="majorHAnsi"/>
                <w:szCs w:val="23"/>
              </w:rPr>
            </w:pPr>
            <w:sdt>
              <w:sdtPr>
                <w:rPr>
                  <w:rFonts w:cstheme="majorHAnsi"/>
                  <w:szCs w:val="23"/>
                </w:rPr>
                <w:id w:val="1256330492"/>
                <w:placeholder>
                  <w:docPart w:val="AC293766BEDB41D08308AEB5AFF87028"/>
                </w:placeholder>
                <w:comboBox>
                  <w:listItem w:displayText="Association loi de 1901" w:value="Association loi de 1901"/>
                  <w:listItem w:displayText="Entreprise individuelle" w:value="Entreprise individuelle"/>
                  <w:listItem w:displayText="EURL" w:value="EURL"/>
                  <w:listItem w:displayText="SARL" w:value="SARL"/>
                  <w:listItem w:displayText="SEL" w:value="SEL"/>
                  <w:listItem w:displayText="SELARL" w:value="SELARL"/>
                  <w:listItem w:displayText="SELAFA" w:value="SELAFA"/>
                  <w:listItem w:displayText="SELAS" w:value="SELAS"/>
                  <w:listItem w:displayText="SPFPL" w:value="SPFPL"/>
                  <w:listItem w:displayText="SCP" w:value="SCP"/>
                  <w:listItem w:displayText="SA" w:value="SA"/>
                  <w:listItem w:displayText="SAS" w:value="SAS"/>
                  <w:listItem w:displayText="SASU" w:value="SASU"/>
                  <w:listItem w:displayText="SNC" w:value="SNC"/>
                  <w:listItem w:displayText="SCOP" w:value="SCOP"/>
                  <w:listItem w:displayText="SCA" w:value="SCA"/>
                  <w:listItem w:displayText="SCS" w:value="SCS"/>
                </w:comboBox>
              </w:sdtPr>
              <w:sdtEndPr/>
              <w:sdtContent>
                <w:r w:rsidR="00C63BCB" w:rsidRPr="00480035" w:rsidDel="00CE1654">
                  <w:rPr>
                    <w:rFonts w:cstheme="majorHAnsi"/>
                    <w:szCs w:val="23"/>
                  </w:rPr>
                  <w:t>……………………………………………….…….…..</w:t>
                </w:r>
                <w:r w:rsidR="00CE1654">
                  <w:rPr>
                    <w:rFonts w:cstheme="majorHAnsi"/>
                    <w:szCs w:val="23"/>
                  </w:rPr>
                  <w:t>……………………………………………….…….…..</w:t>
                </w:r>
              </w:sdtContent>
            </w:sdt>
          </w:p>
        </w:tc>
      </w:tr>
      <w:tr w:rsidR="00AA3819" w:rsidRPr="00480035" w14:paraId="04D586C1" w14:textId="77777777" w:rsidTr="004B19FC">
        <w:trPr>
          <w:cantSplit/>
          <w:jc w:val="center"/>
        </w:trPr>
        <w:tc>
          <w:tcPr>
            <w:tcW w:w="3402" w:type="dxa"/>
          </w:tcPr>
          <w:p w14:paraId="6B3C7493" w14:textId="77777777" w:rsidR="00AA3819" w:rsidRPr="00480035" w:rsidRDefault="00AA3819" w:rsidP="00AA3819">
            <w:pPr>
              <w:jc w:val="right"/>
              <w:rPr>
                <w:rFonts w:cstheme="majorHAnsi"/>
                <w:szCs w:val="23"/>
              </w:rPr>
            </w:pPr>
            <w:permStart w:id="1769370237" w:edGrp="everyone" w:colFirst="1" w:colLast="1"/>
            <w:permEnd w:id="117337718"/>
            <w:r w:rsidRPr="00480035">
              <w:rPr>
                <w:rFonts w:cstheme="majorHAnsi"/>
                <w:szCs w:val="23"/>
              </w:rPr>
              <w:t>Adresse :</w:t>
            </w:r>
          </w:p>
        </w:tc>
        <w:tc>
          <w:tcPr>
            <w:tcW w:w="5159" w:type="dxa"/>
          </w:tcPr>
          <w:p w14:paraId="09510911" w14:textId="499E5CBB" w:rsidR="00AA3819" w:rsidRPr="00480035" w:rsidRDefault="00E43983" w:rsidP="00F4364E">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AA3819" w:rsidRPr="00480035" w14:paraId="067239D6" w14:textId="77777777" w:rsidTr="004B19FC">
        <w:trPr>
          <w:jc w:val="center"/>
        </w:trPr>
        <w:tc>
          <w:tcPr>
            <w:tcW w:w="3402" w:type="dxa"/>
          </w:tcPr>
          <w:p w14:paraId="72E9D45F" w14:textId="77777777" w:rsidR="00AA3819" w:rsidRPr="00480035" w:rsidRDefault="00AA3819" w:rsidP="00AA3819">
            <w:pPr>
              <w:jc w:val="right"/>
              <w:rPr>
                <w:rFonts w:cstheme="majorHAnsi"/>
                <w:szCs w:val="23"/>
              </w:rPr>
            </w:pPr>
            <w:permStart w:id="2098032446" w:edGrp="everyone" w:colFirst="1" w:colLast="1"/>
            <w:permEnd w:id="1769370237"/>
            <w:r w:rsidRPr="00480035">
              <w:rPr>
                <w:rFonts w:cstheme="majorHAnsi"/>
                <w:szCs w:val="23"/>
              </w:rPr>
              <w:t>Code postal :</w:t>
            </w:r>
          </w:p>
        </w:tc>
        <w:tc>
          <w:tcPr>
            <w:tcW w:w="5159" w:type="dxa"/>
          </w:tcPr>
          <w:p w14:paraId="0F854344" w14:textId="671D488E" w:rsidR="00AA3819" w:rsidRPr="00480035" w:rsidRDefault="00E43983" w:rsidP="00AA3819">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AA3819" w:rsidRPr="00480035" w14:paraId="6830AFD9" w14:textId="77777777" w:rsidTr="004B19FC">
        <w:trPr>
          <w:jc w:val="center"/>
        </w:trPr>
        <w:tc>
          <w:tcPr>
            <w:tcW w:w="3402" w:type="dxa"/>
          </w:tcPr>
          <w:p w14:paraId="672167B5" w14:textId="7743233F" w:rsidR="00AA3819" w:rsidRPr="00480035" w:rsidRDefault="00AA3819" w:rsidP="00AA3819">
            <w:pPr>
              <w:jc w:val="right"/>
              <w:rPr>
                <w:rFonts w:cstheme="majorHAnsi"/>
                <w:szCs w:val="23"/>
              </w:rPr>
            </w:pPr>
            <w:permStart w:id="3414357" w:edGrp="everyone" w:colFirst="1" w:colLast="1"/>
            <w:permEnd w:id="2098032446"/>
            <w:r w:rsidRPr="00480035">
              <w:rPr>
                <w:rFonts w:cstheme="majorHAnsi"/>
                <w:szCs w:val="23"/>
              </w:rPr>
              <w:t>Ville :</w:t>
            </w:r>
          </w:p>
        </w:tc>
        <w:tc>
          <w:tcPr>
            <w:tcW w:w="5159" w:type="dxa"/>
          </w:tcPr>
          <w:p w14:paraId="079487F6" w14:textId="557FF5E5" w:rsidR="00AA3819" w:rsidRPr="00480035" w:rsidRDefault="00E43983" w:rsidP="00AA3819">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AA3819" w:rsidRPr="00480035" w14:paraId="5C80ACF5" w14:textId="77777777" w:rsidTr="004B19FC">
        <w:trPr>
          <w:jc w:val="center"/>
        </w:trPr>
        <w:tc>
          <w:tcPr>
            <w:tcW w:w="3402" w:type="dxa"/>
          </w:tcPr>
          <w:p w14:paraId="2ED6FC9D" w14:textId="77777777" w:rsidR="00AA3819" w:rsidRPr="00480035" w:rsidRDefault="00AA3819" w:rsidP="00AA3819">
            <w:pPr>
              <w:jc w:val="right"/>
              <w:rPr>
                <w:rFonts w:cstheme="majorHAnsi"/>
                <w:szCs w:val="23"/>
              </w:rPr>
            </w:pPr>
            <w:permStart w:id="851184070" w:edGrp="everyone" w:colFirst="1" w:colLast="1"/>
            <w:permEnd w:id="3414357"/>
            <w:r w:rsidRPr="00480035">
              <w:rPr>
                <w:rFonts w:cstheme="majorHAnsi"/>
                <w:szCs w:val="23"/>
              </w:rPr>
              <w:t>Téléphone :</w:t>
            </w:r>
          </w:p>
        </w:tc>
        <w:tc>
          <w:tcPr>
            <w:tcW w:w="5159" w:type="dxa"/>
          </w:tcPr>
          <w:p w14:paraId="08A5D247" w14:textId="623E05CE" w:rsidR="00AA3819" w:rsidRPr="00480035" w:rsidRDefault="00E43983" w:rsidP="00AA3819">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AA3819" w:rsidRPr="00480035" w14:paraId="7CE8F013" w14:textId="77777777" w:rsidTr="004B19FC">
        <w:trPr>
          <w:jc w:val="center"/>
        </w:trPr>
        <w:tc>
          <w:tcPr>
            <w:tcW w:w="3402" w:type="dxa"/>
          </w:tcPr>
          <w:p w14:paraId="335DF898" w14:textId="18821880" w:rsidR="00AA3819" w:rsidRPr="00480035" w:rsidRDefault="00480035" w:rsidP="00480035">
            <w:pPr>
              <w:tabs>
                <w:tab w:val="left" w:pos="230"/>
                <w:tab w:val="right" w:pos="3186"/>
              </w:tabs>
              <w:jc w:val="left"/>
              <w:rPr>
                <w:rFonts w:cstheme="majorHAnsi"/>
                <w:szCs w:val="23"/>
              </w:rPr>
            </w:pPr>
            <w:permStart w:id="2109369457" w:edGrp="everyone" w:colFirst="1" w:colLast="1"/>
            <w:permEnd w:id="851184070"/>
            <w:r w:rsidRPr="00480035">
              <w:rPr>
                <w:rFonts w:cstheme="majorHAnsi"/>
                <w:szCs w:val="23"/>
              </w:rPr>
              <w:tab/>
            </w:r>
            <w:r w:rsidRPr="00480035">
              <w:rPr>
                <w:rFonts w:cstheme="majorHAnsi"/>
                <w:szCs w:val="23"/>
              </w:rPr>
              <w:tab/>
            </w:r>
            <w:r w:rsidR="00AA3819" w:rsidRPr="00480035">
              <w:rPr>
                <w:rFonts w:cstheme="majorHAnsi"/>
                <w:szCs w:val="23"/>
              </w:rPr>
              <w:t>Courriel :</w:t>
            </w:r>
          </w:p>
        </w:tc>
        <w:tc>
          <w:tcPr>
            <w:tcW w:w="5159" w:type="dxa"/>
          </w:tcPr>
          <w:p w14:paraId="3716B34A" w14:textId="230E31BB" w:rsidR="00AA3819" w:rsidRPr="00480035" w:rsidRDefault="00E43983" w:rsidP="00AA3819">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AA3819" w:rsidRPr="00480035" w14:paraId="5155A588" w14:textId="77777777" w:rsidTr="004B19FC">
        <w:trPr>
          <w:jc w:val="center"/>
        </w:trPr>
        <w:tc>
          <w:tcPr>
            <w:tcW w:w="3402" w:type="dxa"/>
          </w:tcPr>
          <w:p w14:paraId="0F4F1313" w14:textId="77777777" w:rsidR="00AA3819" w:rsidRPr="00480035" w:rsidRDefault="00AA3819" w:rsidP="00AA3819">
            <w:pPr>
              <w:jc w:val="right"/>
              <w:rPr>
                <w:rFonts w:cstheme="majorHAnsi"/>
                <w:szCs w:val="23"/>
              </w:rPr>
            </w:pPr>
            <w:permStart w:id="1285755089" w:edGrp="everyone" w:colFirst="1" w:colLast="1"/>
            <w:permEnd w:id="2109369457"/>
            <w:r w:rsidRPr="00480035">
              <w:rPr>
                <w:rFonts w:cstheme="majorHAnsi"/>
                <w:szCs w:val="23"/>
              </w:rPr>
              <w:t>Numéro SIRET :</w:t>
            </w:r>
          </w:p>
        </w:tc>
        <w:tc>
          <w:tcPr>
            <w:tcW w:w="5159" w:type="dxa"/>
          </w:tcPr>
          <w:p w14:paraId="679B7147" w14:textId="174FBD8C" w:rsidR="00AA3819" w:rsidRPr="00480035" w:rsidRDefault="00E43983" w:rsidP="00A23587">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AA3819" w:rsidRPr="00480035" w14:paraId="3CB1F98F" w14:textId="77777777" w:rsidTr="004B19FC">
        <w:trPr>
          <w:jc w:val="center"/>
        </w:trPr>
        <w:tc>
          <w:tcPr>
            <w:tcW w:w="3402" w:type="dxa"/>
          </w:tcPr>
          <w:p w14:paraId="5DBC2C18" w14:textId="0FAA88B7" w:rsidR="00AA3819" w:rsidRPr="00480035" w:rsidRDefault="00AA3819" w:rsidP="00AA3819">
            <w:pPr>
              <w:jc w:val="right"/>
              <w:rPr>
                <w:rFonts w:cstheme="majorHAnsi"/>
                <w:szCs w:val="23"/>
              </w:rPr>
            </w:pPr>
            <w:permStart w:id="271592040" w:edGrp="everyone" w:colFirst="1" w:colLast="1"/>
            <w:permEnd w:id="1285755089"/>
            <w:r w:rsidRPr="00480035">
              <w:rPr>
                <w:rFonts w:cstheme="majorHAnsi"/>
                <w:szCs w:val="23"/>
              </w:rPr>
              <w:t>Numéro RCS ou RM :</w:t>
            </w:r>
          </w:p>
        </w:tc>
        <w:tc>
          <w:tcPr>
            <w:tcW w:w="5159" w:type="dxa"/>
          </w:tcPr>
          <w:p w14:paraId="16F47ED2" w14:textId="2930E32B" w:rsidR="00AA3819" w:rsidRPr="00480035" w:rsidRDefault="004A38FF" w:rsidP="00AA3819">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AA3819" w:rsidRPr="00480035" w14:paraId="78E4F499" w14:textId="77777777" w:rsidTr="004B19FC">
        <w:trPr>
          <w:jc w:val="center"/>
        </w:trPr>
        <w:tc>
          <w:tcPr>
            <w:tcW w:w="3402" w:type="dxa"/>
          </w:tcPr>
          <w:p w14:paraId="71B80A16" w14:textId="77777777" w:rsidR="00AA3819" w:rsidRPr="00480035" w:rsidRDefault="00AA3819" w:rsidP="00AA3819">
            <w:pPr>
              <w:jc w:val="right"/>
              <w:rPr>
                <w:rFonts w:cstheme="majorHAnsi"/>
                <w:szCs w:val="23"/>
              </w:rPr>
            </w:pPr>
            <w:permStart w:id="209281540" w:edGrp="everyone" w:colFirst="1" w:colLast="1"/>
            <w:permEnd w:id="271592040"/>
            <w:r w:rsidRPr="00480035">
              <w:rPr>
                <w:rFonts w:cstheme="majorHAnsi"/>
                <w:szCs w:val="23"/>
              </w:rPr>
              <w:t>Code NAF/APE :</w:t>
            </w:r>
          </w:p>
        </w:tc>
        <w:tc>
          <w:tcPr>
            <w:tcW w:w="5159" w:type="dxa"/>
          </w:tcPr>
          <w:p w14:paraId="3C67E5BA" w14:textId="19338671" w:rsidR="00AA3819" w:rsidRPr="00480035" w:rsidRDefault="00E43983" w:rsidP="00AA3819">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permEnd w:id="209281540"/>
    </w:tbl>
    <w:p w14:paraId="38CC4628" w14:textId="77777777" w:rsidR="0060712B" w:rsidRPr="00480035" w:rsidRDefault="0060712B" w:rsidP="00F12734">
      <w:pPr>
        <w:rPr>
          <w:rFonts w:cstheme="majorHAnsi"/>
          <w:szCs w:val="23"/>
        </w:rPr>
      </w:pPr>
    </w:p>
    <w:p w14:paraId="5CCEC637" w14:textId="7C5AC2DA" w:rsidR="003328DE" w:rsidRPr="00480035" w:rsidRDefault="003328DE" w:rsidP="003328DE">
      <w:pPr>
        <w:rPr>
          <w:rFonts w:cstheme="majorHAnsi"/>
          <w:szCs w:val="23"/>
        </w:rPr>
      </w:pPr>
      <w:r w:rsidRPr="00480035">
        <w:rPr>
          <w:rFonts w:cstheme="majorHAnsi"/>
          <w:szCs w:val="23"/>
        </w:rPr>
        <w:t xml:space="preserve">Le </w:t>
      </w:r>
      <w:r w:rsidR="00F31184" w:rsidRPr="00480035">
        <w:rPr>
          <w:rFonts w:cstheme="majorHAnsi"/>
          <w:b/>
          <w:szCs w:val="23"/>
        </w:rPr>
        <w:t>Prestataire</w:t>
      </w:r>
      <w:r w:rsidR="009C7983" w:rsidRPr="00480035">
        <w:rPr>
          <w:rFonts w:cstheme="majorHAnsi"/>
          <w:szCs w:val="23"/>
        </w:rPr>
        <w:t xml:space="preserve"> </w:t>
      </w:r>
      <w:r w:rsidRPr="00480035">
        <w:rPr>
          <w:rFonts w:cstheme="majorHAnsi"/>
          <w:szCs w:val="23"/>
        </w:rPr>
        <w:t xml:space="preserve">est une </w:t>
      </w:r>
      <w:permStart w:id="1193110076" w:edGrp="everyone"/>
      <w:sdt>
        <w:sdtPr>
          <w:rPr>
            <w:rFonts w:cstheme="majorHAnsi"/>
            <w:b/>
            <w:szCs w:val="23"/>
          </w:rPr>
          <w:id w:val="511655037"/>
          <w:placeholder>
            <w:docPart w:val="958E4ADB11AB4783A06CB6C0FD65E23F"/>
          </w:placeholder>
          <w:comboBox>
            <w:listItem w:displayText="micro-entreprise" w:value="micro-entreprise"/>
            <w:listItem w:displayText="PME" w:value="PME"/>
            <w:listItem w:displayText="entreprise de taille intermédiaire" w:value="entreprise de taille intermédiaire"/>
            <w:listItem w:displayText="grande entreprise" w:value="grande entreprise"/>
            <w:listItem w:displayText="........." w:value="........."/>
          </w:comboBox>
        </w:sdtPr>
        <w:sdtEndPr/>
        <w:sdtContent>
          <w:r w:rsidR="0040780D" w:rsidRPr="00480035" w:rsidDel="00CE1654">
            <w:rPr>
              <w:rFonts w:cstheme="majorHAnsi"/>
              <w:b/>
              <w:szCs w:val="23"/>
            </w:rPr>
            <w:t>.........</w:t>
          </w:r>
          <w:r w:rsidR="00CE1654">
            <w:rPr>
              <w:rFonts w:cstheme="majorHAnsi"/>
              <w:b/>
              <w:szCs w:val="23"/>
            </w:rPr>
            <w:t>.........</w:t>
          </w:r>
        </w:sdtContent>
      </w:sdt>
      <w:r w:rsidRPr="00480035">
        <w:rPr>
          <w:rFonts w:cstheme="majorHAnsi"/>
          <w:szCs w:val="23"/>
        </w:rPr>
        <w:t xml:space="preserve"> </w:t>
      </w:r>
      <w:permEnd w:id="1193110076"/>
      <w:r w:rsidRPr="00480035">
        <w:rPr>
          <w:rFonts w:cstheme="majorHAnsi"/>
          <w:szCs w:val="23"/>
        </w:rPr>
        <w:t>au sens de l’INSEE (sélectionnez la taille de votre entreprise).</w:t>
      </w:r>
    </w:p>
    <w:p w14:paraId="733954AC" w14:textId="0DD0EC91" w:rsidR="004B19FC" w:rsidRPr="00480035" w:rsidRDefault="004B19FC" w:rsidP="00CD6A13">
      <w:pPr>
        <w:rPr>
          <w:rFonts w:cstheme="majorHAnsi"/>
          <w:szCs w:val="23"/>
        </w:rPr>
      </w:pPr>
    </w:p>
    <w:p w14:paraId="2E623886" w14:textId="4AA86CB6" w:rsidR="00CD6A13" w:rsidRPr="00480035" w:rsidRDefault="00F31184" w:rsidP="005A3D30">
      <w:pPr>
        <w:pStyle w:val="Titre3"/>
        <w:rPr>
          <w:szCs w:val="23"/>
        </w:rPr>
      </w:pPr>
      <w:bookmarkStart w:id="10" w:name="_Ref149637259"/>
      <w:bookmarkStart w:id="11" w:name="_Ref160055170"/>
      <w:r w:rsidRPr="00480035">
        <w:rPr>
          <w:szCs w:val="23"/>
        </w:rPr>
        <w:t>Le Prestataire</w:t>
      </w:r>
      <w:r w:rsidR="00CD6A13" w:rsidRPr="00480035">
        <w:rPr>
          <w:szCs w:val="23"/>
        </w:rPr>
        <w:t xml:space="preserve"> </w:t>
      </w:r>
      <w:r w:rsidRPr="00480035">
        <w:rPr>
          <w:szCs w:val="23"/>
        </w:rPr>
        <w:t>en tant que g</w:t>
      </w:r>
      <w:r w:rsidR="00CD6A13" w:rsidRPr="00480035">
        <w:rPr>
          <w:szCs w:val="23"/>
        </w:rPr>
        <w:t>roupement</w:t>
      </w:r>
      <w:bookmarkEnd w:id="10"/>
      <w:bookmarkEnd w:id="11"/>
      <w:r w:rsidRPr="00480035">
        <w:rPr>
          <w:szCs w:val="23"/>
        </w:rPr>
        <w:t xml:space="preserve"> d’opérateurs économiques</w:t>
      </w:r>
    </w:p>
    <w:p w14:paraId="21490B50" w14:textId="74B0F884" w:rsidR="00CD6A13" w:rsidRPr="00480035" w:rsidRDefault="00CD6A13" w:rsidP="00E43983">
      <w:pPr>
        <w:rPr>
          <w:rFonts w:cstheme="majorHAnsi"/>
          <w:szCs w:val="23"/>
        </w:rPr>
      </w:pPr>
    </w:p>
    <w:p w14:paraId="443AE7F3" w14:textId="7A17D250" w:rsidR="00CD6A13" w:rsidRPr="00480035" w:rsidRDefault="00CD6A13" w:rsidP="00CD6A13">
      <w:pPr>
        <w:pStyle w:val="Titre4"/>
        <w:rPr>
          <w:rFonts w:asciiTheme="majorHAnsi" w:hAnsiTheme="majorHAnsi" w:cstheme="majorHAnsi"/>
          <w:szCs w:val="23"/>
        </w:rPr>
      </w:pPr>
      <w:r w:rsidRPr="00480035">
        <w:rPr>
          <w:rFonts w:asciiTheme="majorHAnsi" w:hAnsiTheme="majorHAnsi" w:cstheme="majorHAnsi"/>
          <w:szCs w:val="23"/>
        </w:rPr>
        <w:t>Composition</w:t>
      </w:r>
    </w:p>
    <w:p w14:paraId="7EEC520D" w14:textId="7EF5E12C" w:rsidR="00CD6A13" w:rsidRPr="00480035" w:rsidRDefault="00CD6A13" w:rsidP="00CD6A13">
      <w:pPr>
        <w:rPr>
          <w:rFonts w:cstheme="majorHAnsi"/>
          <w:szCs w:val="23"/>
          <w:lang w:eastAsia="fr-FR"/>
        </w:rPr>
      </w:pPr>
    </w:p>
    <w:p w14:paraId="54647C60" w14:textId="191B5946" w:rsidR="00CD6A13" w:rsidRPr="00480035" w:rsidRDefault="00CD6A13" w:rsidP="00CD6A13">
      <w:pPr>
        <w:rPr>
          <w:rFonts w:cstheme="majorHAnsi"/>
          <w:szCs w:val="23"/>
        </w:rPr>
      </w:pPr>
      <w:r w:rsidRPr="00480035">
        <w:rPr>
          <w:rFonts w:cstheme="majorHAnsi"/>
          <w:szCs w:val="23"/>
        </w:rPr>
        <w:t xml:space="preserve">Les </w:t>
      </w:r>
      <w:r w:rsidRPr="00480035">
        <w:rPr>
          <w:rFonts w:cstheme="majorHAnsi"/>
          <w:b/>
          <w:szCs w:val="23"/>
        </w:rPr>
        <w:t>co-</w:t>
      </w:r>
      <w:r w:rsidR="00F31184" w:rsidRPr="00480035">
        <w:rPr>
          <w:rFonts w:cstheme="majorHAnsi"/>
          <w:b/>
          <w:szCs w:val="23"/>
        </w:rPr>
        <w:t>Prestataires</w:t>
      </w:r>
      <w:r w:rsidRPr="00480035">
        <w:rPr>
          <w:rFonts w:cstheme="majorHAnsi"/>
          <w:szCs w:val="23"/>
        </w:rPr>
        <w:t xml:space="preserve"> </w:t>
      </w:r>
      <w:r w:rsidRPr="00C6083C">
        <w:rPr>
          <w:rFonts w:cstheme="majorHAnsi"/>
          <w:b/>
          <w:szCs w:val="23"/>
        </w:rPr>
        <w:t>(cotraitants),</w:t>
      </w:r>
      <w:r w:rsidRPr="00480035">
        <w:rPr>
          <w:rFonts w:cstheme="majorHAnsi"/>
          <w:szCs w:val="23"/>
        </w:rPr>
        <w:t xml:space="preserve"> parties </w:t>
      </w:r>
      <w:r w:rsidR="00757D59" w:rsidRPr="00480035">
        <w:rPr>
          <w:rFonts w:cstheme="majorHAnsi"/>
          <w:szCs w:val="23"/>
        </w:rPr>
        <w:t>à l’accord-cadre</w:t>
      </w:r>
      <w:r w:rsidRPr="00480035">
        <w:rPr>
          <w:rFonts w:cstheme="majorHAnsi"/>
          <w:szCs w:val="23"/>
        </w:rPr>
        <w:t xml:space="preserve">, sont les </w:t>
      </w:r>
      <w:r w:rsidRPr="00480035">
        <w:rPr>
          <w:rFonts w:cstheme="majorHAnsi"/>
          <w:b/>
          <w:szCs w:val="23"/>
        </w:rPr>
        <w:t>membres du groupement</w:t>
      </w:r>
      <w:r w:rsidRPr="00480035">
        <w:rPr>
          <w:rFonts w:cstheme="majorHAnsi"/>
          <w:szCs w:val="23"/>
        </w:rPr>
        <w:t xml:space="preserve"> présentés ci-après :</w:t>
      </w:r>
    </w:p>
    <w:p w14:paraId="19A77D54" w14:textId="77777777" w:rsidR="00CD6A13" w:rsidRPr="00480035" w:rsidRDefault="00CD6A13" w:rsidP="00E43983">
      <w:pPr>
        <w:rPr>
          <w:rFonts w:cstheme="majorHAnsi"/>
          <w:szCs w:val="23"/>
        </w:rPr>
      </w:pPr>
    </w:p>
    <w:p w14:paraId="47D9200E" w14:textId="73E708EC" w:rsidR="00E43983" w:rsidRPr="00480035" w:rsidRDefault="00E43983" w:rsidP="00E43983">
      <w:pPr>
        <w:rPr>
          <w:rFonts w:cstheme="majorHAnsi"/>
          <w:szCs w:val="23"/>
        </w:rPr>
      </w:pPr>
      <w:r w:rsidRPr="00480035">
        <w:rPr>
          <w:rFonts w:cstheme="majorHAnsi"/>
          <w:szCs w:val="23"/>
        </w:rPr>
        <w:t xml:space="preserve">Le </w:t>
      </w:r>
      <w:r w:rsidR="009C7983" w:rsidRPr="00480035">
        <w:rPr>
          <w:rFonts w:cstheme="majorHAnsi"/>
          <w:b/>
          <w:szCs w:val="23"/>
        </w:rPr>
        <w:t>Co</w:t>
      </w:r>
      <w:r w:rsidR="00F31184" w:rsidRPr="00480035">
        <w:rPr>
          <w:rFonts w:cstheme="majorHAnsi"/>
          <w:b/>
          <w:szCs w:val="23"/>
        </w:rPr>
        <w:t>-Prestataire</w:t>
      </w:r>
      <w:r w:rsidR="009C7983" w:rsidRPr="00480035">
        <w:rPr>
          <w:rFonts w:cstheme="majorHAnsi"/>
          <w:b/>
          <w:szCs w:val="23"/>
        </w:rPr>
        <w:t xml:space="preserve"> </w:t>
      </w:r>
      <w:r w:rsidR="00CD6A13" w:rsidRPr="00480035">
        <w:rPr>
          <w:rFonts w:cstheme="majorHAnsi"/>
          <w:b/>
          <w:szCs w:val="23"/>
        </w:rPr>
        <w:t>n°1</w:t>
      </w:r>
      <w:r w:rsidRPr="00480035">
        <w:rPr>
          <w:rFonts w:cstheme="majorHAnsi"/>
          <w:szCs w:val="23"/>
        </w:rPr>
        <w:t xml:space="preserve">, partie </w:t>
      </w:r>
      <w:r w:rsidR="00F05B22" w:rsidRPr="00480035">
        <w:rPr>
          <w:rFonts w:cstheme="majorHAnsi"/>
          <w:szCs w:val="23"/>
        </w:rPr>
        <w:t>à l’accord-cadre</w:t>
      </w:r>
      <w:r w:rsidRPr="00480035">
        <w:rPr>
          <w:rFonts w:cstheme="majorHAnsi"/>
          <w:szCs w:val="23"/>
        </w:rPr>
        <w:t>, est :</w:t>
      </w:r>
    </w:p>
    <w:p w14:paraId="6FAF96E5" w14:textId="77777777" w:rsidR="00E43983" w:rsidRPr="00480035" w:rsidRDefault="00E43983" w:rsidP="00E43983">
      <w:pPr>
        <w:rPr>
          <w:rFonts w:cstheme="majorHAnsi"/>
          <w:szCs w:val="23"/>
        </w:rPr>
      </w:pPr>
    </w:p>
    <w:tbl>
      <w:tblPr>
        <w:tblW w:w="8561"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515"/>
        <w:gridCol w:w="7228"/>
      </w:tblGrid>
      <w:tr w:rsidR="00E43983" w:rsidRPr="00480035" w14:paraId="138ABCD9" w14:textId="77777777" w:rsidTr="00CD6A13">
        <w:trPr>
          <w:jc w:val="center"/>
        </w:trPr>
        <w:tc>
          <w:tcPr>
            <w:tcW w:w="3402" w:type="dxa"/>
          </w:tcPr>
          <w:p w14:paraId="3E3CB8EA" w14:textId="77777777" w:rsidR="00E43983" w:rsidRPr="00480035" w:rsidRDefault="00E43983" w:rsidP="00CD6A13">
            <w:pPr>
              <w:jc w:val="right"/>
              <w:rPr>
                <w:rFonts w:cstheme="majorHAnsi"/>
                <w:szCs w:val="23"/>
              </w:rPr>
            </w:pPr>
            <w:permStart w:id="1638732256" w:edGrp="everyone" w:colFirst="1" w:colLast="1"/>
            <w:r w:rsidRPr="00480035">
              <w:rPr>
                <w:rFonts w:cstheme="majorHAnsi"/>
                <w:szCs w:val="23"/>
              </w:rPr>
              <w:t>Raison ou dénomination sociale :</w:t>
            </w:r>
          </w:p>
        </w:tc>
        <w:tc>
          <w:tcPr>
            <w:tcW w:w="5159" w:type="dxa"/>
          </w:tcPr>
          <w:p w14:paraId="3A8ECE3D" w14:textId="50473630" w:rsidR="00E43983" w:rsidRPr="00480035" w:rsidRDefault="00E43983" w:rsidP="00CD6A13">
            <w:pPr>
              <w:rPr>
                <w:rFonts w:cstheme="majorHAnsi"/>
                <w:b/>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E43983" w:rsidRPr="00480035" w14:paraId="6E6690F1" w14:textId="77777777" w:rsidTr="00CD6A13">
        <w:trPr>
          <w:cantSplit/>
          <w:jc w:val="center"/>
        </w:trPr>
        <w:tc>
          <w:tcPr>
            <w:tcW w:w="3402" w:type="dxa"/>
          </w:tcPr>
          <w:p w14:paraId="4C7B9DA2" w14:textId="77777777" w:rsidR="00E43983" w:rsidRPr="00480035" w:rsidRDefault="00E43983" w:rsidP="00CD6A13">
            <w:pPr>
              <w:jc w:val="right"/>
              <w:rPr>
                <w:rFonts w:cstheme="majorHAnsi"/>
                <w:szCs w:val="23"/>
              </w:rPr>
            </w:pPr>
            <w:permStart w:id="593917033" w:edGrp="everyone" w:colFirst="1" w:colLast="1"/>
            <w:permEnd w:id="1638732256"/>
            <w:r w:rsidRPr="00480035">
              <w:rPr>
                <w:rFonts w:cstheme="majorHAnsi"/>
                <w:szCs w:val="23"/>
              </w:rPr>
              <w:t>Forme juridique :</w:t>
            </w:r>
          </w:p>
        </w:tc>
        <w:bookmarkStart w:id="12" w:name="_Hlk159513373"/>
        <w:tc>
          <w:tcPr>
            <w:tcW w:w="5159" w:type="dxa"/>
          </w:tcPr>
          <w:p w14:paraId="3D5B30A9" w14:textId="1DC48BA8" w:rsidR="00E43983" w:rsidRPr="00480035" w:rsidRDefault="00103059" w:rsidP="00C63BCB">
            <w:pPr>
              <w:rPr>
                <w:rFonts w:cstheme="majorHAnsi"/>
                <w:szCs w:val="23"/>
              </w:rPr>
            </w:pPr>
            <w:sdt>
              <w:sdtPr>
                <w:rPr>
                  <w:rFonts w:cstheme="majorHAnsi"/>
                  <w:szCs w:val="23"/>
                </w:rPr>
                <w:id w:val="-697780082"/>
                <w:placeholder>
                  <w:docPart w:val="6CB6FF18977D4AD0903B24CDB77A3045"/>
                </w:placeholder>
                <w:comboBox>
                  <w:listItem w:displayText="Association loi de 1901" w:value="Association loi de 1901"/>
                  <w:listItem w:displayText="Entreprise individuelle" w:value="Entreprise individuelle"/>
                  <w:listItem w:displayText="EURL" w:value="EURL"/>
                  <w:listItem w:displayText="SARL" w:value="SARL"/>
                  <w:listItem w:displayText="SEL" w:value="SEL"/>
                  <w:listItem w:displayText="SELARL" w:value="SELARL"/>
                  <w:listItem w:displayText="SELAFA" w:value="SELAFA"/>
                  <w:listItem w:displayText="SELAS" w:value="SELAS"/>
                  <w:listItem w:displayText="SPFPL" w:value="SPFPL"/>
                  <w:listItem w:displayText="SCP" w:value="SCP"/>
                  <w:listItem w:displayText="SA" w:value="SA"/>
                  <w:listItem w:displayText="SAS" w:value="SAS"/>
                  <w:listItem w:displayText="SASU" w:value="SASU"/>
                  <w:listItem w:displayText="SNC" w:value="SNC"/>
                  <w:listItem w:displayText="SCOP" w:value="SCOP"/>
                  <w:listItem w:displayText="SCA" w:value="SCA"/>
                  <w:listItem w:displayText="SCS" w:value="SCS"/>
                </w:comboBox>
              </w:sdtPr>
              <w:sdtEndPr/>
              <w:sdtContent>
                <w:r w:rsidR="00C63BCB" w:rsidRPr="00480035" w:rsidDel="00CE1654">
                  <w:rPr>
                    <w:rFonts w:cstheme="majorHAnsi"/>
                    <w:szCs w:val="23"/>
                  </w:rPr>
                  <w:t>……………………………………………….…….…..</w:t>
                </w:r>
                <w:r w:rsidR="00CE1654">
                  <w:rPr>
                    <w:rFonts w:cstheme="majorHAnsi"/>
                    <w:szCs w:val="23"/>
                  </w:rPr>
                  <w:t>……………………………………………….…….…..</w:t>
                </w:r>
              </w:sdtContent>
            </w:sdt>
            <w:bookmarkEnd w:id="12"/>
          </w:p>
        </w:tc>
      </w:tr>
      <w:tr w:rsidR="00E43983" w:rsidRPr="00480035" w14:paraId="749B8C55" w14:textId="77777777" w:rsidTr="00CD6A13">
        <w:trPr>
          <w:cantSplit/>
          <w:jc w:val="center"/>
        </w:trPr>
        <w:tc>
          <w:tcPr>
            <w:tcW w:w="3402" w:type="dxa"/>
          </w:tcPr>
          <w:p w14:paraId="6FD36DAD" w14:textId="77777777" w:rsidR="00E43983" w:rsidRPr="00480035" w:rsidRDefault="00E43983" w:rsidP="00CD6A13">
            <w:pPr>
              <w:jc w:val="right"/>
              <w:rPr>
                <w:rFonts w:cstheme="majorHAnsi"/>
                <w:szCs w:val="23"/>
              </w:rPr>
            </w:pPr>
            <w:permStart w:id="783626027" w:edGrp="everyone" w:colFirst="1" w:colLast="1"/>
            <w:permEnd w:id="593917033"/>
            <w:r w:rsidRPr="00480035">
              <w:rPr>
                <w:rFonts w:cstheme="majorHAnsi"/>
                <w:szCs w:val="23"/>
              </w:rPr>
              <w:t>Adresse :</w:t>
            </w:r>
          </w:p>
        </w:tc>
        <w:tc>
          <w:tcPr>
            <w:tcW w:w="5159" w:type="dxa"/>
          </w:tcPr>
          <w:p w14:paraId="1D237711" w14:textId="4F478049" w:rsidR="00E43983" w:rsidRPr="00480035" w:rsidRDefault="00E4398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E43983" w:rsidRPr="00480035" w14:paraId="0B0DC876" w14:textId="77777777" w:rsidTr="00CD6A13">
        <w:trPr>
          <w:jc w:val="center"/>
        </w:trPr>
        <w:tc>
          <w:tcPr>
            <w:tcW w:w="3402" w:type="dxa"/>
          </w:tcPr>
          <w:p w14:paraId="0E638BD3" w14:textId="77777777" w:rsidR="00E43983" w:rsidRPr="00480035" w:rsidRDefault="00E43983" w:rsidP="00CD6A13">
            <w:pPr>
              <w:jc w:val="right"/>
              <w:rPr>
                <w:rFonts w:cstheme="majorHAnsi"/>
                <w:szCs w:val="23"/>
              </w:rPr>
            </w:pPr>
            <w:permStart w:id="1129385112" w:edGrp="everyone" w:colFirst="1" w:colLast="1"/>
            <w:permEnd w:id="783626027"/>
            <w:r w:rsidRPr="00480035">
              <w:rPr>
                <w:rFonts w:cstheme="majorHAnsi"/>
                <w:szCs w:val="23"/>
              </w:rPr>
              <w:t>Code postal :</w:t>
            </w:r>
          </w:p>
        </w:tc>
        <w:tc>
          <w:tcPr>
            <w:tcW w:w="5159" w:type="dxa"/>
          </w:tcPr>
          <w:p w14:paraId="1BF7C358" w14:textId="0258E8DE" w:rsidR="00E43983" w:rsidRPr="00480035" w:rsidRDefault="00E4398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E43983" w:rsidRPr="00480035" w14:paraId="33CF85BF" w14:textId="77777777" w:rsidTr="00CD6A13">
        <w:trPr>
          <w:jc w:val="center"/>
        </w:trPr>
        <w:tc>
          <w:tcPr>
            <w:tcW w:w="3402" w:type="dxa"/>
          </w:tcPr>
          <w:p w14:paraId="2AD000E7" w14:textId="77777777" w:rsidR="00E43983" w:rsidRPr="00480035" w:rsidRDefault="00E43983" w:rsidP="00CD6A13">
            <w:pPr>
              <w:jc w:val="right"/>
              <w:rPr>
                <w:rFonts w:cstheme="majorHAnsi"/>
                <w:szCs w:val="23"/>
              </w:rPr>
            </w:pPr>
            <w:permStart w:id="1860712497" w:edGrp="everyone" w:colFirst="1" w:colLast="1"/>
            <w:permEnd w:id="1129385112"/>
            <w:r w:rsidRPr="00480035">
              <w:rPr>
                <w:rFonts w:cstheme="majorHAnsi"/>
                <w:szCs w:val="23"/>
              </w:rPr>
              <w:t>Ville :</w:t>
            </w:r>
          </w:p>
        </w:tc>
        <w:tc>
          <w:tcPr>
            <w:tcW w:w="5159" w:type="dxa"/>
          </w:tcPr>
          <w:p w14:paraId="08BF73F0" w14:textId="5F4F0CF2" w:rsidR="00E43983" w:rsidRPr="00480035" w:rsidRDefault="00E43983" w:rsidP="00CD6A13">
            <w:pPr>
              <w:rPr>
                <w:rFonts w:cstheme="majorHAnsi"/>
                <w:szCs w:val="23"/>
              </w:rPr>
            </w:pPr>
            <w:r w:rsidRPr="00480035">
              <w:rPr>
                <w:rFonts w:cstheme="majorHAnsi"/>
                <w:szCs w:val="23"/>
              </w:rPr>
              <w:fldChar w:fldCharType="begin">
                <w:ffData>
                  <w:name w:val=""/>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E43983" w:rsidRPr="00480035" w14:paraId="05093A44" w14:textId="77777777" w:rsidTr="00CD6A13">
        <w:trPr>
          <w:jc w:val="center"/>
        </w:trPr>
        <w:tc>
          <w:tcPr>
            <w:tcW w:w="3402" w:type="dxa"/>
          </w:tcPr>
          <w:p w14:paraId="3B4AB5C5" w14:textId="77777777" w:rsidR="00E43983" w:rsidRPr="00480035" w:rsidRDefault="00E43983" w:rsidP="00CD6A13">
            <w:pPr>
              <w:jc w:val="right"/>
              <w:rPr>
                <w:rFonts w:cstheme="majorHAnsi"/>
                <w:szCs w:val="23"/>
              </w:rPr>
            </w:pPr>
            <w:permStart w:id="1215135330" w:edGrp="everyone" w:colFirst="1" w:colLast="1"/>
            <w:permEnd w:id="1860712497"/>
            <w:r w:rsidRPr="00480035">
              <w:rPr>
                <w:rFonts w:cstheme="majorHAnsi"/>
                <w:szCs w:val="23"/>
              </w:rPr>
              <w:t>Téléphone :</w:t>
            </w:r>
          </w:p>
        </w:tc>
        <w:tc>
          <w:tcPr>
            <w:tcW w:w="5159" w:type="dxa"/>
          </w:tcPr>
          <w:p w14:paraId="3C2C280C" w14:textId="6E9A0BFC" w:rsidR="00E43983" w:rsidRPr="00480035" w:rsidRDefault="00D44DBC" w:rsidP="00CD6A13">
            <w:pPr>
              <w:rPr>
                <w:rFonts w:cstheme="majorHAnsi"/>
                <w:szCs w:val="23"/>
              </w:rPr>
            </w:pPr>
            <w:r w:rsidRPr="00480035">
              <w:rPr>
                <w:rFonts w:cstheme="majorHAnsi"/>
                <w:szCs w:val="23"/>
              </w:rPr>
              <w:fldChar w:fldCharType="begin">
                <w:ffData>
                  <w:name w:val=""/>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E43983" w:rsidRPr="00480035" w14:paraId="2BCDD418" w14:textId="77777777" w:rsidTr="00CD6A13">
        <w:trPr>
          <w:jc w:val="center"/>
        </w:trPr>
        <w:tc>
          <w:tcPr>
            <w:tcW w:w="3402" w:type="dxa"/>
          </w:tcPr>
          <w:p w14:paraId="4170FDBE" w14:textId="77777777" w:rsidR="00E43983" w:rsidRPr="00480035" w:rsidRDefault="00E43983" w:rsidP="00CD6A13">
            <w:pPr>
              <w:jc w:val="right"/>
              <w:rPr>
                <w:rFonts w:cstheme="majorHAnsi"/>
                <w:szCs w:val="23"/>
              </w:rPr>
            </w:pPr>
            <w:permStart w:id="691365668" w:edGrp="everyone" w:colFirst="1" w:colLast="1"/>
            <w:permEnd w:id="1215135330"/>
            <w:r w:rsidRPr="00480035">
              <w:rPr>
                <w:rFonts w:cstheme="majorHAnsi"/>
                <w:szCs w:val="23"/>
              </w:rPr>
              <w:t>Courriel :</w:t>
            </w:r>
          </w:p>
        </w:tc>
        <w:tc>
          <w:tcPr>
            <w:tcW w:w="5159" w:type="dxa"/>
          </w:tcPr>
          <w:p w14:paraId="26C34229" w14:textId="4A452104" w:rsidR="00E43983" w:rsidRPr="00480035" w:rsidRDefault="00E4398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E43983" w:rsidRPr="00480035" w14:paraId="3C120713" w14:textId="77777777" w:rsidTr="00CD6A13">
        <w:trPr>
          <w:jc w:val="center"/>
        </w:trPr>
        <w:tc>
          <w:tcPr>
            <w:tcW w:w="3402" w:type="dxa"/>
          </w:tcPr>
          <w:p w14:paraId="2ED4A0BF" w14:textId="77777777" w:rsidR="00E43983" w:rsidRPr="00480035" w:rsidRDefault="00E43983" w:rsidP="00CD6A13">
            <w:pPr>
              <w:jc w:val="right"/>
              <w:rPr>
                <w:rFonts w:cstheme="majorHAnsi"/>
                <w:szCs w:val="23"/>
              </w:rPr>
            </w:pPr>
            <w:permStart w:id="2056211407" w:edGrp="everyone" w:colFirst="1" w:colLast="1"/>
            <w:permEnd w:id="691365668"/>
            <w:r w:rsidRPr="00480035">
              <w:rPr>
                <w:rFonts w:cstheme="majorHAnsi"/>
                <w:szCs w:val="23"/>
              </w:rPr>
              <w:t>Numéro SIRET :</w:t>
            </w:r>
          </w:p>
        </w:tc>
        <w:tc>
          <w:tcPr>
            <w:tcW w:w="5159" w:type="dxa"/>
          </w:tcPr>
          <w:p w14:paraId="2E277DCE" w14:textId="6709DAE8" w:rsidR="00E43983" w:rsidRPr="00480035" w:rsidRDefault="00E4398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E43983" w:rsidRPr="00480035" w14:paraId="779AD3FE" w14:textId="77777777" w:rsidTr="00CD6A13">
        <w:trPr>
          <w:jc w:val="center"/>
        </w:trPr>
        <w:tc>
          <w:tcPr>
            <w:tcW w:w="3402" w:type="dxa"/>
          </w:tcPr>
          <w:p w14:paraId="1AA6496F" w14:textId="77777777" w:rsidR="00E43983" w:rsidRPr="00480035" w:rsidRDefault="00E43983" w:rsidP="00CD6A13">
            <w:pPr>
              <w:jc w:val="right"/>
              <w:rPr>
                <w:rFonts w:cstheme="majorHAnsi"/>
                <w:szCs w:val="23"/>
              </w:rPr>
            </w:pPr>
            <w:permStart w:id="970457092" w:edGrp="everyone" w:colFirst="1" w:colLast="1"/>
            <w:permEnd w:id="2056211407"/>
            <w:r w:rsidRPr="00480035">
              <w:rPr>
                <w:rFonts w:cstheme="majorHAnsi"/>
                <w:szCs w:val="23"/>
              </w:rPr>
              <w:t>Numéro RCS ou RM :</w:t>
            </w:r>
          </w:p>
        </w:tc>
        <w:tc>
          <w:tcPr>
            <w:tcW w:w="5159" w:type="dxa"/>
          </w:tcPr>
          <w:p w14:paraId="785BDF84" w14:textId="6348BB59" w:rsidR="00E43983" w:rsidRPr="00480035" w:rsidRDefault="00E4398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E43983" w:rsidRPr="00480035" w14:paraId="6058B511" w14:textId="77777777" w:rsidTr="00CD6A13">
        <w:trPr>
          <w:jc w:val="center"/>
        </w:trPr>
        <w:tc>
          <w:tcPr>
            <w:tcW w:w="3402" w:type="dxa"/>
          </w:tcPr>
          <w:p w14:paraId="09C3C005" w14:textId="77777777" w:rsidR="00E43983" w:rsidRPr="00480035" w:rsidRDefault="00E43983" w:rsidP="00CD6A13">
            <w:pPr>
              <w:jc w:val="right"/>
              <w:rPr>
                <w:rFonts w:cstheme="majorHAnsi"/>
                <w:szCs w:val="23"/>
              </w:rPr>
            </w:pPr>
            <w:permStart w:id="1613645106" w:edGrp="everyone" w:colFirst="1" w:colLast="1"/>
            <w:permEnd w:id="970457092"/>
            <w:r w:rsidRPr="00480035">
              <w:rPr>
                <w:rFonts w:cstheme="majorHAnsi"/>
                <w:szCs w:val="23"/>
              </w:rPr>
              <w:t>Code NAF/APE :</w:t>
            </w:r>
          </w:p>
        </w:tc>
        <w:tc>
          <w:tcPr>
            <w:tcW w:w="5159" w:type="dxa"/>
          </w:tcPr>
          <w:p w14:paraId="35AA4653" w14:textId="066726EE" w:rsidR="00E43983" w:rsidRPr="00480035" w:rsidRDefault="00E4398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permEnd w:id="1613645106"/>
    </w:tbl>
    <w:p w14:paraId="462741FD" w14:textId="77777777" w:rsidR="00E43983" w:rsidRPr="00480035" w:rsidRDefault="00E43983" w:rsidP="00E43983">
      <w:pPr>
        <w:rPr>
          <w:rFonts w:cstheme="majorHAnsi"/>
          <w:szCs w:val="23"/>
        </w:rPr>
      </w:pPr>
    </w:p>
    <w:p w14:paraId="6B1B6791" w14:textId="06DBA892" w:rsidR="00E43983" w:rsidRPr="00480035" w:rsidRDefault="00D44DBC" w:rsidP="00E43983">
      <w:pPr>
        <w:rPr>
          <w:rFonts w:cstheme="majorHAnsi"/>
          <w:szCs w:val="23"/>
        </w:rPr>
      </w:pPr>
      <w:r w:rsidRPr="00480035">
        <w:rPr>
          <w:rFonts w:cstheme="majorHAnsi"/>
          <w:szCs w:val="23"/>
        </w:rPr>
        <w:t>Ce</w:t>
      </w:r>
      <w:r w:rsidR="00E43983" w:rsidRPr="00480035">
        <w:rPr>
          <w:rFonts w:cstheme="majorHAnsi"/>
          <w:szCs w:val="23"/>
        </w:rPr>
        <w:t xml:space="preserve"> </w:t>
      </w:r>
      <w:r w:rsidR="00F31184" w:rsidRPr="00480035">
        <w:rPr>
          <w:rFonts w:cstheme="majorHAnsi"/>
          <w:b/>
          <w:szCs w:val="23"/>
        </w:rPr>
        <w:t xml:space="preserve">Co-Prestataire </w:t>
      </w:r>
      <w:r w:rsidR="00E43983" w:rsidRPr="00480035">
        <w:rPr>
          <w:rFonts w:cstheme="majorHAnsi"/>
          <w:szCs w:val="23"/>
        </w:rPr>
        <w:t xml:space="preserve">est une </w:t>
      </w:r>
      <w:permStart w:id="66986342" w:edGrp="everyone"/>
      <w:sdt>
        <w:sdtPr>
          <w:rPr>
            <w:rFonts w:cstheme="majorHAnsi"/>
            <w:b/>
            <w:szCs w:val="23"/>
          </w:rPr>
          <w:id w:val="-482237045"/>
          <w:placeholder>
            <w:docPart w:val="B9250C8B512946AABF5AEF1D1C104C58"/>
          </w:placeholder>
          <w:comboBox>
            <w:listItem w:displayText="micro-entreprise" w:value="micro-entreprise"/>
            <w:listItem w:displayText="PME" w:value="PME"/>
            <w:listItem w:displayText="entreprise de taille intermédiaire" w:value="entreprise de taille intermédiaire"/>
            <w:listItem w:displayText="grande entreprise" w:value="grande entreprise"/>
            <w:listItem w:displayText="........." w:value="........."/>
          </w:comboBox>
        </w:sdtPr>
        <w:sdtEndPr/>
        <w:sdtContent>
          <w:r w:rsidR="00CD6A13" w:rsidRPr="00480035" w:rsidDel="00CE1654">
            <w:rPr>
              <w:rFonts w:cstheme="majorHAnsi"/>
              <w:b/>
              <w:szCs w:val="23"/>
            </w:rPr>
            <w:t>.........</w:t>
          </w:r>
          <w:r w:rsidR="00CE1654">
            <w:rPr>
              <w:rFonts w:cstheme="majorHAnsi"/>
              <w:b/>
              <w:szCs w:val="23"/>
            </w:rPr>
            <w:t>.........</w:t>
          </w:r>
        </w:sdtContent>
      </w:sdt>
      <w:r w:rsidR="00E43983" w:rsidRPr="00480035">
        <w:rPr>
          <w:rFonts w:cstheme="majorHAnsi"/>
          <w:szCs w:val="23"/>
        </w:rPr>
        <w:t xml:space="preserve"> </w:t>
      </w:r>
      <w:permEnd w:id="66986342"/>
      <w:r w:rsidR="00E43983" w:rsidRPr="00480035">
        <w:rPr>
          <w:rFonts w:cstheme="majorHAnsi"/>
          <w:szCs w:val="23"/>
        </w:rPr>
        <w:t>au sens de l’INSEE (sélectionnez la taille de votre entreprise).</w:t>
      </w:r>
    </w:p>
    <w:p w14:paraId="16062F75" w14:textId="6EA01372" w:rsidR="00E43983" w:rsidRPr="00480035" w:rsidRDefault="00E43983" w:rsidP="00CD6A13">
      <w:pPr>
        <w:rPr>
          <w:rFonts w:cstheme="majorHAnsi"/>
          <w:szCs w:val="23"/>
        </w:rPr>
      </w:pPr>
    </w:p>
    <w:p w14:paraId="75251177" w14:textId="77777777" w:rsidR="00480035" w:rsidRPr="00480035" w:rsidRDefault="00480035">
      <w:pPr>
        <w:spacing w:after="160" w:line="259" w:lineRule="auto"/>
        <w:contextualSpacing w:val="0"/>
        <w:jc w:val="left"/>
        <w:rPr>
          <w:rFonts w:cstheme="majorHAnsi"/>
          <w:szCs w:val="23"/>
        </w:rPr>
      </w:pPr>
      <w:r w:rsidRPr="00480035">
        <w:rPr>
          <w:rFonts w:cstheme="majorHAnsi"/>
          <w:szCs w:val="23"/>
        </w:rPr>
        <w:br w:type="page"/>
      </w:r>
    </w:p>
    <w:p w14:paraId="67DC9A48" w14:textId="178EF8A7" w:rsidR="00CD6A13" w:rsidRPr="00480035" w:rsidRDefault="00CD6A13" w:rsidP="00CD6A13">
      <w:pPr>
        <w:rPr>
          <w:rFonts w:cstheme="majorHAnsi"/>
          <w:szCs w:val="23"/>
        </w:rPr>
      </w:pPr>
      <w:r w:rsidRPr="00480035">
        <w:rPr>
          <w:rFonts w:cstheme="majorHAnsi"/>
          <w:szCs w:val="23"/>
        </w:rPr>
        <w:t xml:space="preserve">Le </w:t>
      </w:r>
      <w:r w:rsidR="00F31184" w:rsidRPr="00480035">
        <w:rPr>
          <w:rFonts w:cstheme="majorHAnsi"/>
          <w:b/>
          <w:szCs w:val="23"/>
        </w:rPr>
        <w:t xml:space="preserve">Co-Prestataire </w:t>
      </w:r>
      <w:r w:rsidRPr="00480035">
        <w:rPr>
          <w:rFonts w:cstheme="majorHAnsi"/>
          <w:b/>
          <w:szCs w:val="23"/>
        </w:rPr>
        <w:t>n°2</w:t>
      </w:r>
      <w:r w:rsidRPr="00480035">
        <w:rPr>
          <w:rFonts w:cstheme="majorHAnsi"/>
          <w:szCs w:val="23"/>
        </w:rPr>
        <w:t xml:space="preserve">, partie </w:t>
      </w:r>
      <w:r w:rsidR="00F05B22" w:rsidRPr="00480035">
        <w:rPr>
          <w:rFonts w:cstheme="majorHAnsi"/>
          <w:szCs w:val="23"/>
        </w:rPr>
        <w:t>à l’accord-cadre</w:t>
      </w:r>
      <w:r w:rsidRPr="00480035">
        <w:rPr>
          <w:rFonts w:cstheme="majorHAnsi"/>
          <w:szCs w:val="23"/>
        </w:rPr>
        <w:t>, est :</w:t>
      </w:r>
    </w:p>
    <w:p w14:paraId="1517B4A5" w14:textId="77777777" w:rsidR="00CD6A13" w:rsidRPr="00480035" w:rsidRDefault="00CD6A13" w:rsidP="00CD6A13">
      <w:pPr>
        <w:rPr>
          <w:rFonts w:cstheme="majorHAnsi"/>
          <w:szCs w:val="23"/>
        </w:rPr>
      </w:pPr>
    </w:p>
    <w:tbl>
      <w:tblPr>
        <w:tblW w:w="8561"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515"/>
        <w:gridCol w:w="7228"/>
      </w:tblGrid>
      <w:tr w:rsidR="00CD6A13" w:rsidRPr="00480035" w14:paraId="06EB8484" w14:textId="77777777" w:rsidTr="00CD6A13">
        <w:trPr>
          <w:jc w:val="center"/>
        </w:trPr>
        <w:tc>
          <w:tcPr>
            <w:tcW w:w="3402" w:type="dxa"/>
          </w:tcPr>
          <w:p w14:paraId="4979D46A" w14:textId="77777777" w:rsidR="00CD6A13" w:rsidRPr="00480035" w:rsidRDefault="00CD6A13" w:rsidP="00CD6A13">
            <w:pPr>
              <w:jc w:val="right"/>
              <w:rPr>
                <w:rFonts w:cstheme="majorHAnsi"/>
                <w:szCs w:val="23"/>
              </w:rPr>
            </w:pPr>
            <w:permStart w:id="620105345" w:edGrp="everyone" w:colFirst="1" w:colLast="1"/>
            <w:r w:rsidRPr="00480035">
              <w:rPr>
                <w:rFonts w:cstheme="majorHAnsi"/>
                <w:szCs w:val="23"/>
              </w:rPr>
              <w:t>Raison ou dénomination sociale :</w:t>
            </w:r>
          </w:p>
        </w:tc>
        <w:tc>
          <w:tcPr>
            <w:tcW w:w="5159" w:type="dxa"/>
          </w:tcPr>
          <w:p w14:paraId="61D6C25E" w14:textId="7BFAC94B" w:rsidR="00CD6A13" w:rsidRPr="00480035" w:rsidRDefault="00CD6A13" w:rsidP="00CD6A13">
            <w:pPr>
              <w:rPr>
                <w:rFonts w:cstheme="majorHAnsi"/>
                <w:b/>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2AA1DD53" w14:textId="77777777" w:rsidTr="00CD6A13">
        <w:trPr>
          <w:cantSplit/>
          <w:jc w:val="center"/>
        </w:trPr>
        <w:tc>
          <w:tcPr>
            <w:tcW w:w="3402" w:type="dxa"/>
          </w:tcPr>
          <w:p w14:paraId="144772CE" w14:textId="77777777" w:rsidR="00CD6A13" w:rsidRPr="00480035" w:rsidRDefault="00CD6A13" w:rsidP="00CD6A13">
            <w:pPr>
              <w:jc w:val="right"/>
              <w:rPr>
                <w:rFonts w:cstheme="majorHAnsi"/>
                <w:szCs w:val="23"/>
              </w:rPr>
            </w:pPr>
            <w:permStart w:id="510927560" w:edGrp="everyone" w:colFirst="1" w:colLast="1"/>
            <w:permEnd w:id="620105345"/>
            <w:r w:rsidRPr="00480035">
              <w:rPr>
                <w:rFonts w:cstheme="majorHAnsi"/>
                <w:szCs w:val="23"/>
              </w:rPr>
              <w:t>Forme juridique :</w:t>
            </w:r>
          </w:p>
        </w:tc>
        <w:tc>
          <w:tcPr>
            <w:tcW w:w="5159" w:type="dxa"/>
          </w:tcPr>
          <w:p w14:paraId="140BFAD1" w14:textId="0661D877" w:rsidR="00CD6A13" w:rsidRPr="00480035" w:rsidRDefault="00103059" w:rsidP="00CD6A13">
            <w:pPr>
              <w:rPr>
                <w:rFonts w:cstheme="majorHAnsi"/>
                <w:szCs w:val="23"/>
              </w:rPr>
            </w:pPr>
            <w:sdt>
              <w:sdtPr>
                <w:rPr>
                  <w:rFonts w:cstheme="majorHAnsi"/>
                  <w:szCs w:val="23"/>
                </w:rPr>
                <w:id w:val="1548187695"/>
                <w:placeholder>
                  <w:docPart w:val="3E89FFBE80F4433188F33C67E7ED2E16"/>
                </w:placeholder>
                <w:comboBox>
                  <w:listItem w:displayText="Association loi de 1901" w:value="Association loi de 1901"/>
                  <w:listItem w:displayText="Entreprise individuelle" w:value="Entreprise individuelle"/>
                  <w:listItem w:displayText="EURL" w:value="EURL"/>
                  <w:listItem w:displayText="SARL" w:value="SARL"/>
                  <w:listItem w:displayText="SEL" w:value="SEL"/>
                  <w:listItem w:displayText="SELARL" w:value="SELARL"/>
                  <w:listItem w:displayText="SELAFA" w:value="SELAFA"/>
                  <w:listItem w:displayText="SELAS" w:value="SELAS"/>
                  <w:listItem w:displayText="SPFPL" w:value="SPFPL"/>
                  <w:listItem w:displayText="SCP" w:value="SCP"/>
                  <w:listItem w:displayText="SA" w:value="SA"/>
                  <w:listItem w:displayText="SAS" w:value="SAS"/>
                  <w:listItem w:displayText="SASU" w:value="SASU"/>
                  <w:listItem w:displayText="SNC" w:value="SNC"/>
                  <w:listItem w:displayText="SCOP" w:value="SCOP"/>
                  <w:listItem w:displayText="SCA" w:value="SCA"/>
                  <w:listItem w:displayText="SCS" w:value="SCS"/>
                </w:comboBox>
              </w:sdtPr>
              <w:sdtEndPr/>
              <w:sdtContent>
                <w:r w:rsidR="00C63BCB" w:rsidRPr="00480035" w:rsidDel="00CE1654">
                  <w:rPr>
                    <w:rFonts w:cstheme="majorHAnsi"/>
                    <w:szCs w:val="23"/>
                  </w:rPr>
                  <w:t>……………………………………………….…….…..</w:t>
                </w:r>
                <w:r w:rsidR="00CE1654">
                  <w:rPr>
                    <w:rFonts w:cstheme="majorHAnsi"/>
                    <w:szCs w:val="23"/>
                  </w:rPr>
                  <w:t>……………………………………………….…….…..</w:t>
                </w:r>
              </w:sdtContent>
            </w:sdt>
          </w:p>
        </w:tc>
      </w:tr>
      <w:tr w:rsidR="00CD6A13" w:rsidRPr="00480035" w14:paraId="7E10A8A0" w14:textId="77777777" w:rsidTr="00CD6A13">
        <w:trPr>
          <w:cantSplit/>
          <w:jc w:val="center"/>
        </w:trPr>
        <w:tc>
          <w:tcPr>
            <w:tcW w:w="3402" w:type="dxa"/>
          </w:tcPr>
          <w:p w14:paraId="1EB471E0" w14:textId="77777777" w:rsidR="00CD6A13" w:rsidRPr="00480035" w:rsidRDefault="00CD6A13" w:rsidP="00CD6A13">
            <w:pPr>
              <w:jc w:val="right"/>
              <w:rPr>
                <w:rFonts w:cstheme="majorHAnsi"/>
                <w:szCs w:val="23"/>
              </w:rPr>
            </w:pPr>
            <w:permStart w:id="71044416" w:edGrp="everyone" w:colFirst="1" w:colLast="1"/>
            <w:permEnd w:id="510927560"/>
            <w:r w:rsidRPr="00480035">
              <w:rPr>
                <w:rFonts w:cstheme="majorHAnsi"/>
                <w:szCs w:val="23"/>
              </w:rPr>
              <w:t>Adresse :</w:t>
            </w:r>
          </w:p>
        </w:tc>
        <w:tc>
          <w:tcPr>
            <w:tcW w:w="5159" w:type="dxa"/>
          </w:tcPr>
          <w:p w14:paraId="0B81651C" w14:textId="00725119"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4C94CD3F" w14:textId="77777777" w:rsidTr="00CD6A13">
        <w:trPr>
          <w:jc w:val="center"/>
        </w:trPr>
        <w:tc>
          <w:tcPr>
            <w:tcW w:w="3402" w:type="dxa"/>
          </w:tcPr>
          <w:p w14:paraId="602210F0" w14:textId="77777777" w:rsidR="00CD6A13" w:rsidRPr="00480035" w:rsidRDefault="00CD6A13" w:rsidP="00CD6A13">
            <w:pPr>
              <w:jc w:val="right"/>
              <w:rPr>
                <w:rFonts w:cstheme="majorHAnsi"/>
                <w:szCs w:val="23"/>
              </w:rPr>
            </w:pPr>
            <w:permStart w:id="2054561302" w:edGrp="everyone" w:colFirst="1" w:colLast="1"/>
            <w:permEnd w:id="71044416"/>
            <w:r w:rsidRPr="00480035">
              <w:rPr>
                <w:rFonts w:cstheme="majorHAnsi"/>
                <w:szCs w:val="23"/>
              </w:rPr>
              <w:t>Code postal :</w:t>
            </w:r>
          </w:p>
        </w:tc>
        <w:tc>
          <w:tcPr>
            <w:tcW w:w="5159" w:type="dxa"/>
          </w:tcPr>
          <w:p w14:paraId="15F0A91F" w14:textId="10459ABD"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72CC7243" w14:textId="77777777" w:rsidTr="00CD6A13">
        <w:trPr>
          <w:jc w:val="center"/>
        </w:trPr>
        <w:tc>
          <w:tcPr>
            <w:tcW w:w="3402" w:type="dxa"/>
          </w:tcPr>
          <w:p w14:paraId="0392D291" w14:textId="77777777" w:rsidR="00CD6A13" w:rsidRPr="00480035" w:rsidRDefault="00CD6A13" w:rsidP="00CD6A13">
            <w:pPr>
              <w:jc w:val="right"/>
              <w:rPr>
                <w:rFonts w:cstheme="majorHAnsi"/>
                <w:szCs w:val="23"/>
              </w:rPr>
            </w:pPr>
            <w:permStart w:id="779111409" w:edGrp="everyone" w:colFirst="1" w:colLast="1"/>
            <w:permEnd w:id="2054561302"/>
            <w:r w:rsidRPr="00480035">
              <w:rPr>
                <w:rFonts w:cstheme="majorHAnsi"/>
                <w:szCs w:val="23"/>
              </w:rPr>
              <w:t>Ville :</w:t>
            </w:r>
          </w:p>
        </w:tc>
        <w:tc>
          <w:tcPr>
            <w:tcW w:w="5159" w:type="dxa"/>
          </w:tcPr>
          <w:p w14:paraId="32A4AEA3" w14:textId="1DAE39FA"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35813F6B" w14:textId="77777777" w:rsidTr="00CD6A13">
        <w:trPr>
          <w:jc w:val="center"/>
        </w:trPr>
        <w:tc>
          <w:tcPr>
            <w:tcW w:w="3402" w:type="dxa"/>
          </w:tcPr>
          <w:p w14:paraId="28486662" w14:textId="77777777" w:rsidR="00CD6A13" w:rsidRPr="00480035" w:rsidRDefault="00CD6A13" w:rsidP="00CD6A13">
            <w:pPr>
              <w:jc w:val="right"/>
              <w:rPr>
                <w:rFonts w:cstheme="majorHAnsi"/>
                <w:szCs w:val="23"/>
              </w:rPr>
            </w:pPr>
            <w:permStart w:id="873218166" w:edGrp="everyone" w:colFirst="1" w:colLast="1"/>
            <w:permEnd w:id="779111409"/>
            <w:r w:rsidRPr="00480035">
              <w:rPr>
                <w:rFonts w:cstheme="majorHAnsi"/>
                <w:szCs w:val="23"/>
              </w:rPr>
              <w:t>Téléphone :</w:t>
            </w:r>
          </w:p>
        </w:tc>
        <w:tc>
          <w:tcPr>
            <w:tcW w:w="5159" w:type="dxa"/>
          </w:tcPr>
          <w:p w14:paraId="7C8C82C2" w14:textId="66DCD0B5"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699A8FB6" w14:textId="77777777" w:rsidTr="00CD6A13">
        <w:trPr>
          <w:jc w:val="center"/>
        </w:trPr>
        <w:tc>
          <w:tcPr>
            <w:tcW w:w="3402" w:type="dxa"/>
          </w:tcPr>
          <w:p w14:paraId="02E1A2DA" w14:textId="77777777" w:rsidR="00CD6A13" w:rsidRPr="00480035" w:rsidRDefault="00CD6A13" w:rsidP="00CD6A13">
            <w:pPr>
              <w:jc w:val="right"/>
              <w:rPr>
                <w:rFonts w:cstheme="majorHAnsi"/>
                <w:szCs w:val="23"/>
              </w:rPr>
            </w:pPr>
            <w:permStart w:id="527924619" w:edGrp="everyone" w:colFirst="1" w:colLast="1"/>
            <w:permEnd w:id="873218166"/>
            <w:r w:rsidRPr="00480035">
              <w:rPr>
                <w:rFonts w:cstheme="majorHAnsi"/>
                <w:szCs w:val="23"/>
              </w:rPr>
              <w:t>Courriel :</w:t>
            </w:r>
          </w:p>
        </w:tc>
        <w:tc>
          <w:tcPr>
            <w:tcW w:w="5159" w:type="dxa"/>
          </w:tcPr>
          <w:p w14:paraId="25312664" w14:textId="613AD621"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4128528E" w14:textId="77777777" w:rsidTr="00CD6A13">
        <w:trPr>
          <w:jc w:val="center"/>
        </w:trPr>
        <w:tc>
          <w:tcPr>
            <w:tcW w:w="3402" w:type="dxa"/>
          </w:tcPr>
          <w:p w14:paraId="15802552" w14:textId="77777777" w:rsidR="00CD6A13" w:rsidRPr="00480035" w:rsidRDefault="00CD6A13" w:rsidP="00CD6A13">
            <w:pPr>
              <w:jc w:val="right"/>
              <w:rPr>
                <w:rFonts w:cstheme="majorHAnsi"/>
                <w:szCs w:val="23"/>
              </w:rPr>
            </w:pPr>
            <w:permStart w:id="1357523842" w:edGrp="everyone" w:colFirst="1" w:colLast="1"/>
            <w:permEnd w:id="527924619"/>
            <w:r w:rsidRPr="00480035">
              <w:rPr>
                <w:rFonts w:cstheme="majorHAnsi"/>
                <w:szCs w:val="23"/>
              </w:rPr>
              <w:t>Numéro SIRET :</w:t>
            </w:r>
          </w:p>
        </w:tc>
        <w:tc>
          <w:tcPr>
            <w:tcW w:w="5159" w:type="dxa"/>
          </w:tcPr>
          <w:p w14:paraId="702471A2" w14:textId="091477BD"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397BF5B6" w14:textId="77777777" w:rsidTr="00CD6A13">
        <w:trPr>
          <w:jc w:val="center"/>
        </w:trPr>
        <w:tc>
          <w:tcPr>
            <w:tcW w:w="3402" w:type="dxa"/>
          </w:tcPr>
          <w:p w14:paraId="42F3F16B" w14:textId="77777777" w:rsidR="00CD6A13" w:rsidRPr="00480035" w:rsidRDefault="00CD6A13" w:rsidP="00CD6A13">
            <w:pPr>
              <w:jc w:val="right"/>
              <w:rPr>
                <w:rFonts w:cstheme="majorHAnsi"/>
                <w:szCs w:val="23"/>
              </w:rPr>
            </w:pPr>
            <w:permStart w:id="61431126" w:edGrp="everyone" w:colFirst="1" w:colLast="1"/>
            <w:permEnd w:id="1357523842"/>
            <w:r w:rsidRPr="00480035">
              <w:rPr>
                <w:rFonts w:cstheme="majorHAnsi"/>
                <w:szCs w:val="23"/>
              </w:rPr>
              <w:t>Numéro RCS ou RM :</w:t>
            </w:r>
          </w:p>
        </w:tc>
        <w:tc>
          <w:tcPr>
            <w:tcW w:w="5159" w:type="dxa"/>
          </w:tcPr>
          <w:p w14:paraId="23817BED" w14:textId="1681A51D"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4B1BDD6E" w14:textId="77777777" w:rsidTr="00CD6A13">
        <w:trPr>
          <w:jc w:val="center"/>
        </w:trPr>
        <w:tc>
          <w:tcPr>
            <w:tcW w:w="3402" w:type="dxa"/>
          </w:tcPr>
          <w:p w14:paraId="638E0CF3" w14:textId="77777777" w:rsidR="00CD6A13" w:rsidRPr="00480035" w:rsidRDefault="00CD6A13" w:rsidP="00CD6A13">
            <w:pPr>
              <w:jc w:val="right"/>
              <w:rPr>
                <w:rFonts w:cstheme="majorHAnsi"/>
                <w:szCs w:val="23"/>
              </w:rPr>
            </w:pPr>
            <w:permStart w:id="745278188" w:edGrp="everyone" w:colFirst="1" w:colLast="1"/>
            <w:permEnd w:id="61431126"/>
            <w:r w:rsidRPr="00480035">
              <w:rPr>
                <w:rFonts w:cstheme="majorHAnsi"/>
                <w:szCs w:val="23"/>
              </w:rPr>
              <w:t>Code NAF/APE :</w:t>
            </w:r>
          </w:p>
        </w:tc>
        <w:tc>
          <w:tcPr>
            <w:tcW w:w="5159" w:type="dxa"/>
          </w:tcPr>
          <w:p w14:paraId="5B93AB34" w14:textId="764EA600"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permEnd w:id="745278188"/>
    </w:tbl>
    <w:p w14:paraId="070AA240" w14:textId="77777777" w:rsidR="00CD6A13" w:rsidRPr="00480035" w:rsidRDefault="00CD6A13" w:rsidP="00CD6A13">
      <w:pPr>
        <w:rPr>
          <w:rFonts w:cstheme="majorHAnsi"/>
          <w:szCs w:val="23"/>
        </w:rPr>
      </w:pPr>
    </w:p>
    <w:p w14:paraId="3DFF2A32" w14:textId="361A77EC" w:rsidR="00CD6A13" w:rsidRPr="00480035" w:rsidRDefault="00D44DBC" w:rsidP="00CD6A13">
      <w:pPr>
        <w:rPr>
          <w:rFonts w:cstheme="majorHAnsi"/>
          <w:szCs w:val="23"/>
        </w:rPr>
      </w:pPr>
      <w:r w:rsidRPr="00480035">
        <w:rPr>
          <w:rFonts w:cstheme="majorHAnsi"/>
          <w:szCs w:val="23"/>
        </w:rPr>
        <w:t>Ce</w:t>
      </w:r>
      <w:r w:rsidR="00CD6A13" w:rsidRPr="00480035">
        <w:rPr>
          <w:rFonts w:cstheme="majorHAnsi"/>
          <w:szCs w:val="23"/>
        </w:rPr>
        <w:t xml:space="preserve"> </w:t>
      </w:r>
      <w:r w:rsidR="00F31184" w:rsidRPr="00480035">
        <w:rPr>
          <w:rFonts w:cstheme="majorHAnsi"/>
          <w:b/>
          <w:szCs w:val="23"/>
        </w:rPr>
        <w:t xml:space="preserve">Co-Prestataire </w:t>
      </w:r>
      <w:r w:rsidR="00CD6A13" w:rsidRPr="00480035">
        <w:rPr>
          <w:rFonts w:cstheme="majorHAnsi"/>
          <w:szCs w:val="23"/>
        </w:rPr>
        <w:t xml:space="preserve">est une </w:t>
      </w:r>
      <w:permStart w:id="1226990093" w:edGrp="everyone"/>
      <w:sdt>
        <w:sdtPr>
          <w:rPr>
            <w:rFonts w:cstheme="majorHAnsi"/>
            <w:b/>
            <w:szCs w:val="23"/>
          </w:rPr>
          <w:id w:val="-1647194612"/>
          <w:placeholder>
            <w:docPart w:val="62E33B14C0FE405FB04AD415AEE2CA3E"/>
          </w:placeholder>
          <w:comboBox>
            <w:listItem w:displayText="micro-entreprise" w:value="micro-entreprise"/>
            <w:listItem w:displayText="PME" w:value="PME"/>
            <w:listItem w:displayText="entreprise de taille intermédiaire" w:value="entreprise de taille intermédiaire"/>
            <w:listItem w:displayText="grande entreprise" w:value="grande entreprise"/>
            <w:listItem w:displayText="........." w:value="........."/>
          </w:comboBox>
        </w:sdtPr>
        <w:sdtEndPr/>
        <w:sdtContent>
          <w:r w:rsidR="00CD6A13" w:rsidRPr="00480035" w:rsidDel="00CE1654">
            <w:rPr>
              <w:rFonts w:cstheme="majorHAnsi"/>
              <w:b/>
              <w:szCs w:val="23"/>
            </w:rPr>
            <w:t>.........</w:t>
          </w:r>
          <w:r w:rsidR="00CE1654">
            <w:rPr>
              <w:rFonts w:cstheme="majorHAnsi"/>
              <w:b/>
              <w:szCs w:val="23"/>
            </w:rPr>
            <w:t>.........</w:t>
          </w:r>
        </w:sdtContent>
      </w:sdt>
      <w:r w:rsidR="00CD6A13" w:rsidRPr="00480035">
        <w:rPr>
          <w:rFonts w:cstheme="majorHAnsi"/>
          <w:szCs w:val="23"/>
        </w:rPr>
        <w:t xml:space="preserve"> </w:t>
      </w:r>
      <w:permEnd w:id="1226990093"/>
      <w:r w:rsidR="00CD6A13" w:rsidRPr="00480035">
        <w:rPr>
          <w:rFonts w:cstheme="majorHAnsi"/>
          <w:szCs w:val="23"/>
        </w:rPr>
        <w:t>au sens de l’INSEE (sélectionnez la taille de votre entreprise).</w:t>
      </w:r>
    </w:p>
    <w:p w14:paraId="0E16E5C4" w14:textId="1DADFBFE" w:rsidR="00E43983" w:rsidRPr="00480035" w:rsidRDefault="00E43983" w:rsidP="00CD6A13">
      <w:pPr>
        <w:rPr>
          <w:rFonts w:cstheme="majorHAnsi"/>
          <w:szCs w:val="23"/>
        </w:rPr>
      </w:pPr>
    </w:p>
    <w:p w14:paraId="537B12EC" w14:textId="3AD8E7EC" w:rsidR="00CD6A13" w:rsidRPr="00480035" w:rsidRDefault="00CD6A13" w:rsidP="00CD6A13">
      <w:pPr>
        <w:rPr>
          <w:rFonts w:cstheme="majorHAnsi"/>
          <w:szCs w:val="23"/>
        </w:rPr>
      </w:pPr>
      <w:r w:rsidRPr="00480035">
        <w:rPr>
          <w:rFonts w:cstheme="majorHAnsi"/>
          <w:szCs w:val="23"/>
        </w:rPr>
        <w:t xml:space="preserve">Le </w:t>
      </w:r>
      <w:r w:rsidR="00F31184" w:rsidRPr="00480035">
        <w:rPr>
          <w:rFonts w:cstheme="majorHAnsi"/>
          <w:b/>
          <w:szCs w:val="23"/>
        </w:rPr>
        <w:t xml:space="preserve">Co-Prestataire </w:t>
      </w:r>
      <w:r w:rsidRPr="00480035">
        <w:rPr>
          <w:rFonts w:cstheme="majorHAnsi"/>
          <w:b/>
          <w:szCs w:val="23"/>
        </w:rPr>
        <w:t>n°3</w:t>
      </w:r>
      <w:r w:rsidRPr="00480035">
        <w:rPr>
          <w:rFonts w:cstheme="majorHAnsi"/>
          <w:szCs w:val="23"/>
        </w:rPr>
        <w:t xml:space="preserve">, partie </w:t>
      </w:r>
      <w:r w:rsidR="00F05B22" w:rsidRPr="00480035">
        <w:rPr>
          <w:rFonts w:cstheme="majorHAnsi"/>
          <w:szCs w:val="23"/>
        </w:rPr>
        <w:t>à l’accord-cadre</w:t>
      </w:r>
      <w:r w:rsidRPr="00480035">
        <w:rPr>
          <w:rFonts w:cstheme="majorHAnsi"/>
          <w:szCs w:val="23"/>
        </w:rPr>
        <w:t>, est :</w:t>
      </w:r>
    </w:p>
    <w:p w14:paraId="3391DB93" w14:textId="77777777" w:rsidR="00CD6A13" w:rsidRPr="00480035" w:rsidRDefault="00CD6A13" w:rsidP="00CD6A13">
      <w:pPr>
        <w:rPr>
          <w:rFonts w:cstheme="majorHAnsi"/>
          <w:szCs w:val="23"/>
        </w:rPr>
      </w:pPr>
    </w:p>
    <w:tbl>
      <w:tblPr>
        <w:tblW w:w="8561"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515"/>
        <w:gridCol w:w="7228"/>
      </w:tblGrid>
      <w:tr w:rsidR="00CD6A13" w:rsidRPr="00480035" w14:paraId="1FDA91D5" w14:textId="77777777" w:rsidTr="00CD6A13">
        <w:trPr>
          <w:jc w:val="center"/>
        </w:trPr>
        <w:tc>
          <w:tcPr>
            <w:tcW w:w="3402" w:type="dxa"/>
          </w:tcPr>
          <w:p w14:paraId="7DA16932" w14:textId="77777777" w:rsidR="00CD6A13" w:rsidRPr="00480035" w:rsidRDefault="00CD6A13" w:rsidP="00CD6A13">
            <w:pPr>
              <w:jc w:val="right"/>
              <w:rPr>
                <w:rFonts w:cstheme="majorHAnsi"/>
                <w:szCs w:val="23"/>
              </w:rPr>
            </w:pPr>
            <w:permStart w:id="1681071584" w:edGrp="everyone" w:colFirst="1" w:colLast="1"/>
            <w:r w:rsidRPr="00480035">
              <w:rPr>
                <w:rFonts w:cstheme="majorHAnsi"/>
                <w:szCs w:val="23"/>
              </w:rPr>
              <w:t>Raison ou dénomination sociale :</w:t>
            </w:r>
          </w:p>
        </w:tc>
        <w:tc>
          <w:tcPr>
            <w:tcW w:w="5159" w:type="dxa"/>
          </w:tcPr>
          <w:p w14:paraId="344D985A" w14:textId="612B7E12" w:rsidR="00CD6A13" w:rsidRPr="00480035" w:rsidRDefault="00CD6A13" w:rsidP="00CD6A13">
            <w:pPr>
              <w:rPr>
                <w:rFonts w:cstheme="majorHAnsi"/>
                <w:b/>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2CD5D533" w14:textId="77777777" w:rsidTr="00CD6A13">
        <w:trPr>
          <w:cantSplit/>
          <w:jc w:val="center"/>
        </w:trPr>
        <w:tc>
          <w:tcPr>
            <w:tcW w:w="3402" w:type="dxa"/>
          </w:tcPr>
          <w:p w14:paraId="1F1969C1" w14:textId="77777777" w:rsidR="00CD6A13" w:rsidRPr="00480035" w:rsidRDefault="00CD6A13" w:rsidP="00CD6A13">
            <w:pPr>
              <w:jc w:val="right"/>
              <w:rPr>
                <w:rFonts w:cstheme="majorHAnsi"/>
                <w:szCs w:val="23"/>
              </w:rPr>
            </w:pPr>
            <w:permStart w:id="1169765003" w:edGrp="everyone" w:colFirst="1" w:colLast="1"/>
            <w:permEnd w:id="1681071584"/>
            <w:r w:rsidRPr="00480035">
              <w:rPr>
                <w:rFonts w:cstheme="majorHAnsi"/>
                <w:szCs w:val="23"/>
              </w:rPr>
              <w:t>Forme juridique :</w:t>
            </w:r>
          </w:p>
        </w:tc>
        <w:tc>
          <w:tcPr>
            <w:tcW w:w="5159" w:type="dxa"/>
          </w:tcPr>
          <w:p w14:paraId="2CFACEA2" w14:textId="6FEAB506" w:rsidR="00CD6A13" w:rsidRPr="00480035" w:rsidRDefault="00103059" w:rsidP="00CD6A13">
            <w:pPr>
              <w:rPr>
                <w:rFonts w:cstheme="majorHAnsi"/>
                <w:szCs w:val="23"/>
              </w:rPr>
            </w:pPr>
            <w:sdt>
              <w:sdtPr>
                <w:rPr>
                  <w:rFonts w:cstheme="majorHAnsi"/>
                  <w:szCs w:val="23"/>
                </w:rPr>
                <w:id w:val="1838264264"/>
                <w:placeholder>
                  <w:docPart w:val="DCA6CA9FC85F4C629089F183A4F4B552"/>
                </w:placeholder>
                <w:comboBox>
                  <w:listItem w:displayText="Association loi de 1901" w:value="Association loi de 1901"/>
                  <w:listItem w:displayText="Entreprise individuelle" w:value="Entreprise individuelle"/>
                  <w:listItem w:displayText="EURL" w:value="EURL"/>
                  <w:listItem w:displayText="SARL" w:value="SARL"/>
                  <w:listItem w:displayText="SEL" w:value="SEL"/>
                  <w:listItem w:displayText="SELARL" w:value="SELARL"/>
                  <w:listItem w:displayText="SELAFA" w:value="SELAFA"/>
                  <w:listItem w:displayText="SELAS" w:value="SELAS"/>
                  <w:listItem w:displayText="SPFPL" w:value="SPFPL"/>
                  <w:listItem w:displayText="SCP" w:value="SCP"/>
                  <w:listItem w:displayText="SA" w:value="SA"/>
                  <w:listItem w:displayText="SAS" w:value="SAS"/>
                  <w:listItem w:displayText="SASU" w:value="SASU"/>
                  <w:listItem w:displayText="SNC" w:value="SNC"/>
                  <w:listItem w:displayText="SCOP" w:value="SCOP"/>
                  <w:listItem w:displayText="SCA" w:value="SCA"/>
                  <w:listItem w:displayText="SCS" w:value="SCS"/>
                </w:comboBox>
              </w:sdtPr>
              <w:sdtEndPr/>
              <w:sdtContent>
                <w:r w:rsidR="00C63BCB" w:rsidRPr="00480035" w:rsidDel="00CE1654">
                  <w:rPr>
                    <w:rFonts w:cstheme="majorHAnsi"/>
                    <w:szCs w:val="23"/>
                  </w:rPr>
                  <w:t>……………………………………………….…….…..</w:t>
                </w:r>
                <w:r w:rsidR="00CE1654">
                  <w:rPr>
                    <w:rFonts w:cstheme="majorHAnsi"/>
                    <w:szCs w:val="23"/>
                  </w:rPr>
                  <w:t>……………………………………………….…….…..</w:t>
                </w:r>
              </w:sdtContent>
            </w:sdt>
          </w:p>
        </w:tc>
      </w:tr>
      <w:tr w:rsidR="00CD6A13" w:rsidRPr="00480035" w14:paraId="3CB84A6C" w14:textId="77777777" w:rsidTr="00CD6A13">
        <w:trPr>
          <w:cantSplit/>
          <w:jc w:val="center"/>
        </w:trPr>
        <w:tc>
          <w:tcPr>
            <w:tcW w:w="3402" w:type="dxa"/>
          </w:tcPr>
          <w:p w14:paraId="2260CFC9" w14:textId="77777777" w:rsidR="00CD6A13" w:rsidRPr="00480035" w:rsidRDefault="00CD6A13" w:rsidP="00CD6A13">
            <w:pPr>
              <w:jc w:val="right"/>
              <w:rPr>
                <w:rFonts w:cstheme="majorHAnsi"/>
                <w:szCs w:val="23"/>
              </w:rPr>
            </w:pPr>
            <w:permStart w:id="1316755088" w:edGrp="everyone" w:colFirst="1" w:colLast="1"/>
            <w:permEnd w:id="1169765003"/>
            <w:r w:rsidRPr="00480035">
              <w:rPr>
                <w:rFonts w:cstheme="majorHAnsi"/>
                <w:szCs w:val="23"/>
              </w:rPr>
              <w:t>Adresse :</w:t>
            </w:r>
          </w:p>
        </w:tc>
        <w:tc>
          <w:tcPr>
            <w:tcW w:w="5159" w:type="dxa"/>
          </w:tcPr>
          <w:p w14:paraId="771005B8" w14:textId="2C2D3171"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2027D462" w14:textId="77777777" w:rsidTr="00CD6A13">
        <w:trPr>
          <w:jc w:val="center"/>
        </w:trPr>
        <w:tc>
          <w:tcPr>
            <w:tcW w:w="3402" w:type="dxa"/>
          </w:tcPr>
          <w:p w14:paraId="050BDE57" w14:textId="77777777" w:rsidR="00CD6A13" w:rsidRPr="00480035" w:rsidRDefault="00CD6A13" w:rsidP="00CD6A13">
            <w:pPr>
              <w:jc w:val="right"/>
              <w:rPr>
                <w:rFonts w:cstheme="majorHAnsi"/>
                <w:szCs w:val="23"/>
              </w:rPr>
            </w:pPr>
            <w:permStart w:id="1071655903" w:edGrp="everyone" w:colFirst="1" w:colLast="1"/>
            <w:permEnd w:id="1316755088"/>
            <w:r w:rsidRPr="00480035">
              <w:rPr>
                <w:rFonts w:cstheme="majorHAnsi"/>
                <w:szCs w:val="23"/>
              </w:rPr>
              <w:t>Code postal :</w:t>
            </w:r>
          </w:p>
        </w:tc>
        <w:tc>
          <w:tcPr>
            <w:tcW w:w="5159" w:type="dxa"/>
          </w:tcPr>
          <w:p w14:paraId="335D5F90" w14:textId="77F25031"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50081B80" w14:textId="77777777" w:rsidTr="00CD6A13">
        <w:trPr>
          <w:jc w:val="center"/>
        </w:trPr>
        <w:tc>
          <w:tcPr>
            <w:tcW w:w="3402" w:type="dxa"/>
          </w:tcPr>
          <w:p w14:paraId="330B6881" w14:textId="77777777" w:rsidR="00CD6A13" w:rsidRPr="00480035" w:rsidRDefault="00CD6A13" w:rsidP="00CD6A13">
            <w:pPr>
              <w:jc w:val="right"/>
              <w:rPr>
                <w:rFonts w:cstheme="majorHAnsi"/>
                <w:szCs w:val="23"/>
              </w:rPr>
            </w:pPr>
            <w:permStart w:id="880884684" w:edGrp="everyone" w:colFirst="1" w:colLast="1"/>
            <w:permEnd w:id="1071655903"/>
            <w:r w:rsidRPr="00480035">
              <w:rPr>
                <w:rFonts w:cstheme="majorHAnsi"/>
                <w:szCs w:val="23"/>
              </w:rPr>
              <w:t>Ville :</w:t>
            </w:r>
          </w:p>
        </w:tc>
        <w:tc>
          <w:tcPr>
            <w:tcW w:w="5159" w:type="dxa"/>
          </w:tcPr>
          <w:p w14:paraId="57B4D97B" w14:textId="396179A5"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01CC09BF" w14:textId="77777777" w:rsidTr="00CD6A13">
        <w:trPr>
          <w:jc w:val="center"/>
        </w:trPr>
        <w:tc>
          <w:tcPr>
            <w:tcW w:w="3402" w:type="dxa"/>
          </w:tcPr>
          <w:p w14:paraId="6213D2D7" w14:textId="77777777" w:rsidR="00CD6A13" w:rsidRPr="00480035" w:rsidRDefault="00CD6A13" w:rsidP="00CD6A13">
            <w:pPr>
              <w:jc w:val="right"/>
              <w:rPr>
                <w:rFonts w:cstheme="majorHAnsi"/>
                <w:szCs w:val="23"/>
              </w:rPr>
            </w:pPr>
            <w:permStart w:id="1942975244" w:edGrp="everyone" w:colFirst="1" w:colLast="1"/>
            <w:permEnd w:id="880884684"/>
            <w:r w:rsidRPr="00480035">
              <w:rPr>
                <w:rFonts w:cstheme="majorHAnsi"/>
                <w:szCs w:val="23"/>
              </w:rPr>
              <w:t>Téléphone :</w:t>
            </w:r>
          </w:p>
        </w:tc>
        <w:tc>
          <w:tcPr>
            <w:tcW w:w="5159" w:type="dxa"/>
          </w:tcPr>
          <w:p w14:paraId="2D8C7E0A" w14:textId="55581FA6"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056FFACA" w14:textId="77777777" w:rsidTr="00CD6A13">
        <w:trPr>
          <w:jc w:val="center"/>
        </w:trPr>
        <w:tc>
          <w:tcPr>
            <w:tcW w:w="3402" w:type="dxa"/>
          </w:tcPr>
          <w:p w14:paraId="3D81D2C2" w14:textId="77777777" w:rsidR="00CD6A13" w:rsidRPr="00480035" w:rsidRDefault="00CD6A13" w:rsidP="00CD6A13">
            <w:pPr>
              <w:jc w:val="right"/>
              <w:rPr>
                <w:rFonts w:cstheme="majorHAnsi"/>
                <w:szCs w:val="23"/>
              </w:rPr>
            </w:pPr>
            <w:permStart w:id="1749564812" w:edGrp="everyone" w:colFirst="1" w:colLast="1"/>
            <w:permEnd w:id="1942975244"/>
            <w:r w:rsidRPr="00480035">
              <w:rPr>
                <w:rFonts w:cstheme="majorHAnsi"/>
                <w:szCs w:val="23"/>
              </w:rPr>
              <w:t>Courriel :</w:t>
            </w:r>
          </w:p>
        </w:tc>
        <w:tc>
          <w:tcPr>
            <w:tcW w:w="5159" w:type="dxa"/>
          </w:tcPr>
          <w:p w14:paraId="387F4467" w14:textId="43C6C27E"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7F259E97" w14:textId="77777777" w:rsidTr="00CD6A13">
        <w:trPr>
          <w:jc w:val="center"/>
        </w:trPr>
        <w:tc>
          <w:tcPr>
            <w:tcW w:w="3402" w:type="dxa"/>
          </w:tcPr>
          <w:p w14:paraId="3E2BDC67" w14:textId="77777777" w:rsidR="00CD6A13" w:rsidRPr="00480035" w:rsidRDefault="00CD6A13" w:rsidP="00CD6A13">
            <w:pPr>
              <w:jc w:val="right"/>
              <w:rPr>
                <w:rFonts w:cstheme="majorHAnsi"/>
                <w:szCs w:val="23"/>
              </w:rPr>
            </w:pPr>
            <w:permStart w:id="1863085059" w:edGrp="everyone" w:colFirst="1" w:colLast="1"/>
            <w:permEnd w:id="1749564812"/>
            <w:r w:rsidRPr="00480035">
              <w:rPr>
                <w:rFonts w:cstheme="majorHAnsi"/>
                <w:szCs w:val="23"/>
              </w:rPr>
              <w:t>Numéro SIRET :</w:t>
            </w:r>
          </w:p>
        </w:tc>
        <w:tc>
          <w:tcPr>
            <w:tcW w:w="5159" w:type="dxa"/>
          </w:tcPr>
          <w:p w14:paraId="33B34332" w14:textId="5D98DB00"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3A2FB216" w14:textId="77777777" w:rsidTr="00CD6A13">
        <w:trPr>
          <w:jc w:val="center"/>
        </w:trPr>
        <w:tc>
          <w:tcPr>
            <w:tcW w:w="3402" w:type="dxa"/>
          </w:tcPr>
          <w:p w14:paraId="6142075B" w14:textId="77777777" w:rsidR="00CD6A13" w:rsidRPr="00480035" w:rsidRDefault="00CD6A13" w:rsidP="00CD6A13">
            <w:pPr>
              <w:jc w:val="right"/>
              <w:rPr>
                <w:rFonts w:cstheme="majorHAnsi"/>
                <w:szCs w:val="23"/>
              </w:rPr>
            </w:pPr>
            <w:permStart w:id="486828486" w:edGrp="everyone" w:colFirst="1" w:colLast="1"/>
            <w:permEnd w:id="1863085059"/>
            <w:r w:rsidRPr="00480035">
              <w:rPr>
                <w:rFonts w:cstheme="majorHAnsi"/>
                <w:szCs w:val="23"/>
              </w:rPr>
              <w:t>Numéro RCS ou RM :</w:t>
            </w:r>
          </w:p>
        </w:tc>
        <w:tc>
          <w:tcPr>
            <w:tcW w:w="5159" w:type="dxa"/>
          </w:tcPr>
          <w:p w14:paraId="3D211BAE" w14:textId="131CCDA4"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281764E3" w14:textId="77777777" w:rsidTr="00CD6A13">
        <w:trPr>
          <w:jc w:val="center"/>
        </w:trPr>
        <w:tc>
          <w:tcPr>
            <w:tcW w:w="3402" w:type="dxa"/>
          </w:tcPr>
          <w:p w14:paraId="52CFC198" w14:textId="77777777" w:rsidR="00CD6A13" w:rsidRPr="00480035" w:rsidRDefault="00CD6A13" w:rsidP="00CD6A13">
            <w:pPr>
              <w:jc w:val="right"/>
              <w:rPr>
                <w:rFonts w:cstheme="majorHAnsi"/>
                <w:szCs w:val="23"/>
              </w:rPr>
            </w:pPr>
            <w:permStart w:id="1084779535" w:edGrp="everyone" w:colFirst="1" w:colLast="1"/>
            <w:permEnd w:id="486828486"/>
            <w:r w:rsidRPr="00480035">
              <w:rPr>
                <w:rFonts w:cstheme="majorHAnsi"/>
                <w:szCs w:val="23"/>
              </w:rPr>
              <w:t>Code NAF/APE :</w:t>
            </w:r>
          </w:p>
        </w:tc>
        <w:tc>
          <w:tcPr>
            <w:tcW w:w="5159" w:type="dxa"/>
          </w:tcPr>
          <w:p w14:paraId="0742C8A0" w14:textId="3B44464A"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permEnd w:id="1084779535"/>
    </w:tbl>
    <w:p w14:paraId="24862C3D" w14:textId="77777777" w:rsidR="00CD6A13" w:rsidRPr="00480035" w:rsidRDefault="00CD6A13" w:rsidP="00CD6A13">
      <w:pPr>
        <w:rPr>
          <w:rFonts w:cstheme="majorHAnsi"/>
          <w:szCs w:val="23"/>
        </w:rPr>
      </w:pPr>
    </w:p>
    <w:p w14:paraId="4A5BD67C" w14:textId="31033FDC" w:rsidR="00CD6A13" w:rsidRPr="00480035" w:rsidRDefault="00D44DBC" w:rsidP="00CD6A13">
      <w:pPr>
        <w:rPr>
          <w:rFonts w:cstheme="majorHAnsi"/>
          <w:szCs w:val="23"/>
        </w:rPr>
      </w:pPr>
      <w:r w:rsidRPr="00480035">
        <w:rPr>
          <w:rFonts w:cstheme="majorHAnsi"/>
          <w:szCs w:val="23"/>
        </w:rPr>
        <w:t>Ce</w:t>
      </w:r>
      <w:r w:rsidR="00CD6A13" w:rsidRPr="00480035">
        <w:rPr>
          <w:rFonts w:cstheme="majorHAnsi"/>
          <w:szCs w:val="23"/>
        </w:rPr>
        <w:t xml:space="preserve"> </w:t>
      </w:r>
      <w:r w:rsidR="00F31184" w:rsidRPr="00480035">
        <w:rPr>
          <w:rFonts w:cstheme="majorHAnsi"/>
          <w:b/>
          <w:szCs w:val="23"/>
        </w:rPr>
        <w:t xml:space="preserve">Co-Prestataire </w:t>
      </w:r>
      <w:r w:rsidR="00CD6A13" w:rsidRPr="00480035">
        <w:rPr>
          <w:rFonts w:cstheme="majorHAnsi"/>
          <w:szCs w:val="23"/>
        </w:rPr>
        <w:t xml:space="preserve">est une </w:t>
      </w:r>
      <w:permStart w:id="1173171127" w:edGrp="everyone"/>
      <w:sdt>
        <w:sdtPr>
          <w:rPr>
            <w:rFonts w:cstheme="majorHAnsi"/>
            <w:b/>
            <w:szCs w:val="23"/>
          </w:rPr>
          <w:id w:val="335271378"/>
          <w:placeholder>
            <w:docPart w:val="96275DBB89544292B5A8F9E239252FD4"/>
          </w:placeholder>
          <w:comboBox>
            <w:listItem w:displayText="micro-entreprise" w:value="micro-entreprise"/>
            <w:listItem w:displayText="PME" w:value="PME"/>
            <w:listItem w:displayText="entreprise de taille intermédiaire" w:value="entreprise de taille intermédiaire"/>
            <w:listItem w:displayText="grande entreprise" w:value="grande entreprise"/>
            <w:listItem w:displayText="........." w:value="........."/>
          </w:comboBox>
        </w:sdtPr>
        <w:sdtEndPr/>
        <w:sdtContent>
          <w:r w:rsidR="00CD6A13" w:rsidRPr="00480035" w:rsidDel="00CE1654">
            <w:rPr>
              <w:rFonts w:cstheme="majorHAnsi"/>
              <w:b/>
              <w:szCs w:val="23"/>
            </w:rPr>
            <w:t>.........</w:t>
          </w:r>
          <w:r w:rsidR="00CE1654">
            <w:rPr>
              <w:rFonts w:cstheme="majorHAnsi"/>
              <w:b/>
              <w:szCs w:val="23"/>
            </w:rPr>
            <w:t>.........</w:t>
          </w:r>
        </w:sdtContent>
      </w:sdt>
      <w:r w:rsidR="00CD6A13" w:rsidRPr="00480035">
        <w:rPr>
          <w:rFonts w:cstheme="majorHAnsi"/>
          <w:szCs w:val="23"/>
        </w:rPr>
        <w:t xml:space="preserve"> </w:t>
      </w:r>
      <w:permEnd w:id="1173171127"/>
      <w:r w:rsidR="00CD6A13" w:rsidRPr="00480035">
        <w:rPr>
          <w:rFonts w:cstheme="majorHAnsi"/>
          <w:szCs w:val="23"/>
        </w:rPr>
        <w:t>au sens de l’INSEE (sélectionnez la taille de votre entreprise).</w:t>
      </w:r>
    </w:p>
    <w:p w14:paraId="36A8F78C" w14:textId="5BCE6C54" w:rsidR="00CD6A13" w:rsidRPr="00480035" w:rsidRDefault="00CD6A13" w:rsidP="00CD6A13">
      <w:pPr>
        <w:rPr>
          <w:rFonts w:cstheme="majorHAnsi"/>
          <w:szCs w:val="23"/>
        </w:rPr>
      </w:pPr>
    </w:p>
    <w:p w14:paraId="52D5C044" w14:textId="1B7B9650" w:rsidR="00CD6A13" w:rsidRPr="00480035" w:rsidRDefault="00CD6A13" w:rsidP="00CD6A13">
      <w:pPr>
        <w:rPr>
          <w:rFonts w:cstheme="majorHAnsi"/>
          <w:szCs w:val="23"/>
        </w:rPr>
      </w:pPr>
      <w:r w:rsidRPr="00480035">
        <w:rPr>
          <w:rFonts w:cstheme="majorHAnsi"/>
          <w:szCs w:val="23"/>
        </w:rPr>
        <w:t xml:space="preserve">Le </w:t>
      </w:r>
      <w:r w:rsidR="00F31184" w:rsidRPr="00480035">
        <w:rPr>
          <w:rFonts w:cstheme="majorHAnsi"/>
          <w:b/>
          <w:szCs w:val="23"/>
        </w:rPr>
        <w:t xml:space="preserve">Co-Prestataire </w:t>
      </w:r>
      <w:r w:rsidRPr="00480035">
        <w:rPr>
          <w:rFonts w:cstheme="majorHAnsi"/>
          <w:b/>
          <w:szCs w:val="23"/>
        </w:rPr>
        <w:t>n°4</w:t>
      </w:r>
      <w:r w:rsidRPr="00480035">
        <w:rPr>
          <w:rFonts w:cstheme="majorHAnsi"/>
          <w:szCs w:val="23"/>
        </w:rPr>
        <w:t xml:space="preserve">, partie </w:t>
      </w:r>
      <w:r w:rsidR="00F05B22" w:rsidRPr="00480035">
        <w:rPr>
          <w:rFonts w:cstheme="majorHAnsi"/>
          <w:szCs w:val="23"/>
        </w:rPr>
        <w:t>à l’accord-cadre</w:t>
      </w:r>
      <w:r w:rsidRPr="00480035">
        <w:rPr>
          <w:rFonts w:cstheme="majorHAnsi"/>
          <w:szCs w:val="23"/>
        </w:rPr>
        <w:t>, est :</w:t>
      </w:r>
    </w:p>
    <w:p w14:paraId="6D3DC166" w14:textId="77777777" w:rsidR="00CD6A13" w:rsidRPr="00480035" w:rsidRDefault="00CD6A13" w:rsidP="00CD6A13">
      <w:pPr>
        <w:rPr>
          <w:rFonts w:cstheme="majorHAnsi"/>
          <w:szCs w:val="23"/>
        </w:rPr>
      </w:pPr>
    </w:p>
    <w:tbl>
      <w:tblPr>
        <w:tblW w:w="8561"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515"/>
        <w:gridCol w:w="7228"/>
      </w:tblGrid>
      <w:tr w:rsidR="00CD6A13" w:rsidRPr="00480035" w14:paraId="20D18FA8" w14:textId="77777777" w:rsidTr="00CD6A13">
        <w:trPr>
          <w:jc w:val="center"/>
        </w:trPr>
        <w:tc>
          <w:tcPr>
            <w:tcW w:w="3402" w:type="dxa"/>
          </w:tcPr>
          <w:p w14:paraId="753157F1" w14:textId="77777777" w:rsidR="00CD6A13" w:rsidRPr="00480035" w:rsidRDefault="00CD6A13" w:rsidP="00CD6A13">
            <w:pPr>
              <w:jc w:val="right"/>
              <w:rPr>
                <w:rFonts w:cstheme="majorHAnsi"/>
                <w:szCs w:val="23"/>
              </w:rPr>
            </w:pPr>
            <w:permStart w:id="1414926068" w:edGrp="everyone" w:colFirst="1" w:colLast="1"/>
            <w:r w:rsidRPr="00480035">
              <w:rPr>
                <w:rFonts w:cstheme="majorHAnsi"/>
                <w:szCs w:val="23"/>
              </w:rPr>
              <w:t>Raison ou dénomination sociale :</w:t>
            </w:r>
          </w:p>
        </w:tc>
        <w:tc>
          <w:tcPr>
            <w:tcW w:w="5159" w:type="dxa"/>
          </w:tcPr>
          <w:p w14:paraId="0107BC5B" w14:textId="59A068DC" w:rsidR="00CD6A13" w:rsidRPr="00480035" w:rsidRDefault="00CD6A13" w:rsidP="00CD6A13">
            <w:pPr>
              <w:rPr>
                <w:rFonts w:cstheme="majorHAnsi"/>
                <w:b/>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66C5B953" w14:textId="77777777" w:rsidTr="00CD6A13">
        <w:trPr>
          <w:cantSplit/>
          <w:jc w:val="center"/>
        </w:trPr>
        <w:tc>
          <w:tcPr>
            <w:tcW w:w="3402" w:type="dxa"/>
          </w:tcPr>
          <w:p w14:paraId="2280D409" w14:textId="77777777" w:rsidR="00CD6A13" w:rsidRPr="00480035" w:rsidRDefault="00CD6A13" w:rsidP="00CD6A13">
            <w:pPr>
              <w:jc w:val="right"/>
              <w:rPr>
                <w:rFonts w:cstheme="majorHAnsi"/>
                <w:szCs w:val="23"/>
              </w:rPr>
            </w:pPr>
            <w:permStart w:id="1111957720" w:edGrp="everyone" w:colFirst="1" w:colLast="1"/>
            <w:permEnd w:id="1414926068"/>
            <w:r w:rsidRPr="00480035">
              <w:rPr>
                <w:rFonts w:cstheme="majorHAnsi"/>
                <w:szCs w:val="23"/>
              </w:rPr>
              <w:t>Forme juridique :</w:t>
            </w:r>
          </w:p>
        </w:tc>
        <w:tc>
          <w:tcPr>
            <w:tcW w:w="5159" w:type="dxa"/>
          </w:tcPr>
          <w:p w14:paraId="43531E7F" w14:textId="7985E5DA" w:rsidR="00CD6A13" w:rsidRPr="00480035" w:rsidRDefault="00103059" w:rsidP="00CD6A13">
            <w:pPr>
              <w:rPr>
                <w:rFonts w:cstheme="majorHAnsi"/>
                <w:szCs w:val="23"/>
              </w:rPr>
            </w:pPr>
            <w:sdt>
              <w:sdtPr>
                <w:rPr>
                  <w:rFonts w:cstheme="majorHAnsi"/>
                  <w:szCs w:val="23"/>
                </w:rPr>
                <w:id w:val="-1332449194"/>
                <w:placeholder>
                  <w:docPart w:val="773FB8F854E146C58120443C93348F12"/>
                </w:placeholder>
                <w:comboBox>
                  <w:listItem w:displayText="Association loi de 1901" w:value="Association loi de 1901"/>
                  <w:listItem w:displayText="Entreprise individuelle" w:value="Entreprise individuelle"/>
                  <w:listItem w:displayText="EURL" w:value="EURL"/>
                  <w:listItem w:displayText="SARL" w:value="SARL"/>
                  <w:listItem w:displayText="SEL" w:value="SEL"/>
                  <w:listItem w:displayText="SELARL" w:value="SELARL"/>
                  <w:listItem w:displayText="SELAFA" w:value="SELAFA"/>
                  <w:listItem w:displayText="SELAS" w:value="SELAS"/>
                  <w:listItem w:displayText="SPFPL" w:value="SPFPL"/>
                  <w:listItem w:displayText="SCP" w:value="SCP"/>
                  <w:listItem w:displayText="SA" w:value="SA"/>
                  <w:listItem w:displayText="SAS" w:value="SAS"/>
                  <w:listItem w:displayText="SASU" w:value="SASU"/>
                  <w:listItem w:displayText="SNC" w:value="SNC"/>
                  <w:listItem w:displayText="SCOP" w:value="SCOP"/>
                  <w:listItem w:displayText="SCA" w:value="SCA"/>
                  <w:listItem w:displayText="SCS" w:value="SCS"/>
                </w:comboBox>
              </w:sdtPr>
              <w:sdtEndPr/>
              <w:sdtContent>
                <w:r w:rsidR="00C63BCB" w:rsidRPr="00480035" w:rsidDel="00CE1654">
                  <w:rPr>
                    <w:rFonts w:cstheme="majorHAnsi"/>
                    <w:szCs w:val="23"/>
                  </w:rPr>
                  <w:t>……………………………………………….…….…..</w:t>
                </w:r>
                <w:r w:rsidR="00CE1654">
                  <w:rPr>
                    <w:rFonts w:cstheme="majorHAnsi"/>
                    <w:szCs w:val="23"/>
                  </w:rPr>
                  <w:t>……………………………………………….…….…..</w:t>
                </w:r>
              </w:sdtContent>
            </w:sdt>
          </w:p>
        </w:tc>
      </w:tr>
      <w:tr w:rsidR="00CD6A13" w:rsidRPr="00480035" w14:paraId="6B68FEE5" w14:textId="77777777" w:rsidTr="00CD6A13">
        <w:trPr>
          <w:cantSplit/>
          <w:jc w:val="center"/>
        </w:trPr>
        <w:tc>
          <w:tcPr>
            <w:tcW w:w="3402" w:type="dxa"/>
          </w:tcPr>
          <w:p w14:paraId="4A639CBD" w14:textId="77777777" w:rsidR="00CD6A13" w:rsidRPr="00480035" w:rsidRDefault="00CD6A13" w:rsidP="00CD6A13">
            <w:pPr>
              <w:jc w:val="right"/>
              <w:rPr>
                <w:rFonts w:cstheme="majorHAnsi"/>
                <w:szCs w:val="23"/>
              </w:rPr>
            </w:pPr>
            <w:permStart w:id="1039822423" w:edGrp="everyone" w:colFirst="1" w:colLast="1"/>
            <w:permEnd w:id="1111957720"/>
            <w:r w:rsidRPr="00480035">
              <w:rPr>
                <w:rFonts w:cstheme="majorHAnsi"/>
                <w:szCs w:val="23"/>
              </w:rPr>
              <w:t>Adresse :</w:t>
            </w:r>
          </w:p>
        </w:tc>
        <w:tc>
          <w:tcPr>
            <w:tcW w:w="5159" w:type="dxa"/>
          </w:tcPr>
          <w:p w14:paraId="6A80D49A" w14:textId="2EC1DAA8"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61F7AFE1" w14:textId="77777777" w:rsidTr="00CD6A13">
        <w:trPr>
          <w:jc w:val="center"/>
        </w:trPr>
        <w:tc>
          <w:tcPr>
            <w:tcW w:w="3402" w:type="dxa"/>
          </w:tcPr>
          <w:p w14:paraId="3607870F" w14:textId="77777777" w:rsidR="00CD6A13" w:rsidRPr="00480035" w:rsidRDefault="00CD6A13" w:rsidP="00CD6A13">
            <w:pPr>
              <w:jc w:val="right"/>
              <w:rPr>
                <w:rFonts w:cstheme="majorHAnsi"/>
                <w:szCs w:val="23"/>
              </w:rPr>
            </w:pPr>
            <w:permStart w:id="235101470" w:edGrp="everyone" w:colFirst="1" w:colLast="1"/>
            <w:permEnd w:id="1039822423"/>
            <w:r w:rsidRPr="00480035">
              <w:rPr>
                <w:rFonts w:cstheme="majorHAnsi"/>
                <w:szCs w:val="23"/>
              </w:rPr>
              <w:t>Code postal :</w:t>
            </w:r>
          </w:p>
        </w:tc>
        <w:tc>
          <w:tcPr>
            <w:tcW w:w="5159" w:type="dxa"/>
          </w:tcPr>
          <w:p w14:paraId="59D52BA1" w14:textId="1370BE12"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60C3276C" w14:textId="77777777" w:rsidTr="00CD6A13">
        <w:trPr>
          <w:jc w:val="center"/>
        </w:trPr>
        <w:tc>
          <w:tcPr>
            <w:tcW w:w="3402" w:type="dxa"/>
          </w:tcPr>
          <w:p w14:paraId="76233642" w14:textId="77777777" w:rsidR="00CD6A13" w:rsidRPr="00480035" w:rsidRDefault="00CD6A13" w:rsidP="00CD6A13">
            <w:pPr>
              <w:jc w:val="right"/>
              <w:rPr>
                <w:rFonts w:cstheme="majorHAnsi"/>
                <w:szCs w:val="23"/>
              </w:rPr>
            </w:pPr>
            <w:permStart w:id="1934247342" w:edGrp="everyone" w:colFirst="1" w:colLast="1"/>
            <w:permEnd w:id="235101470"/>
            <w:r w:rsidRPr="00480035">
              <w:rPr>
                <w:rFonts w:cstheme="majorHAnsi"/>
                <w:szCs w:val="23"/>
              </w:rPr>
              <w:t>Ville :</w:t>
            </w:r>
          </w:p>
        </w:tc>
        <w:tc>
          <w:tcPr>
            <w:tcW w:w="5159" w:type="dxa"/>
          </w:tcPr>
          <w:p w14:paraId="3FE574EB" w14:textId="7CAB4F11"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4037D059" w14:textId="77777777" w:rsidTr="00CD6A13">
        <w:trPr>
          <w:jc w:val="center"/>
        </w:trPr>
        <w:tc>
          <w:tcPr>
            <w:tcW w:w="3402" w:type="dxa"/>
          </w:tcPr>
          <w:p w14:paraId="39CC4216" w14:textId="77777777" w:rsidR="00CD6A13" w:rsidRPr="00480035" w:rsidRDefault="00CD6A13" w:rsidP="00CD6A13">
            <w:pPr>
              <w:jc w:val="right"/>
              <w:rPr>
                <w:rFonts w:cstheme="majorHAnsi"/>
                <w:szCs w:val="23"/>
              </w:rPr>
            </w:pPr>
            <w:permStart w:id="738801488" w:edGrp="everyone" w:colFirst="1" w:colLast="1"/>
            <w:permEnd w:id="1934247342"/>
            <w:r w:rsidRPr="00480035">
              <w:rPr>
                <w:rFonts w:cstheme="majorHAnsi"/>
                <w:szCs w:val="23"/>
              </w:rPr>
              <w:t>Téléphone :</w:t>
            </w:r>
          </w:p>
        </w:tc>
        <w:tc>
          <w:tcPr>
            <w:tcW w:w="5159" w:type="dxa"/>
          </w:tcPr>
          <w:p w14:paraId="6C101663" w14:textId="0B68BD79"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46DE6891" w14:textId="77777777" w:rsidTr="00CD6A13">
        <w:trPr>
          <w:jc w:val="center"/>
        </w:trPr>
        <w:tc>
          <w:tcPr>
            <w:tcW w:w="3402" w:type="dxa"/>
          </w:tcPr>
          <w:p w14:paraId="551AEAFC" w14:textId="77777777" w:rsidR="00CD6A13" w:rsidRPr="00480035" w:rsidRDefault="00CD6A13" w:rsidP="00CD6A13">
            <w:pPr>
              <w:jc w:val="right"/>
              <w:rPr>
                <w:rFonts w:cstheme="majorHAnsi"/>
                <w:szCs w:val="23"/>
              </w:rPr>
            </w:pPr>
            <w:permStart w:id="1641247230" w:edGrp="everyone" w:colFirst="1" w:colLast="1"/>
            <w:permEnd w:id="738801488"/>
            <w:r w:rsidRPr="00480035">
              <w:rPr>
                <w:rFonts w:cstheme="majorHAnsi"/>
                <w:szCs w:val="23"/>
              </w:rPr>
              <w:t>Courriel :</w:t>
            </w:r>
          </w:p>
        </w:tc>
        <w:tc>
          <w:tcPr>
            <w:tcW w:w="5159" w:type="dxa"/>
          </w:tcPr>
          <w:p w14:paraId="04B5A097" w14:textId="5335EB32"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06809C4D" w14:textId="77777777" w:rsidTr="00CD6A13">
        <w:trPr>
          <w:jc w:val="center"/>
        </w:trPr>
        <w:tc>
          <w:tcPr>
            <w:tcW w:w="3402" w:type="dxa"/>
          </w:tcPr>
          <w:p w14:paraId="193B662A" w14:textId="77777777" w:rsidR="00CD6A13" w:rsidRPr="00480035" w:rsidRDefault="00CD6A13" w:rsidP="00CD6A13">
            <w:pPr>
              <w:jc w:val="right"/>
              <w:rPr>
                <w:rFonts w:cstheme="majorHAnsi"/>
                <w:szCs w:val="23"/>
              </w:rPr>
            </w:pPr>
            <w:permStart w:id="2060086141" w:edGrp="everyone" w:colFirst="1" w:colLast="1"/>
            <w:permEnd w:id="1641247230"/>
            <w:r w:rsidRPr="00480035">
              <w:rPr>
                <w:rFonts w:cstheme="majorHAnsi"/>
                <w:szCs w:val="23"/>
              </w:rPr>
              <w:t>Numéro SIRET :</w:t>
            </w:r>
          </w:p>
        </w:tc>
        <w:tc>
          <w:tcPr>
            <w:tcW w:w="5159" w:type="dxa"/>
          </w:tcPr>
          <w:p w14:paraId="16CB0B63" w14:textId="70EAC0CC"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0C6A338B" w14:textId="77777777" w:rsidTr="00CD6A13">
        <w:trPr>
          <w:jc w:val="center"/>
        </w:trPr>
        <w:tc>
          <w:tcPr>
            <w:tcW w:w="3402" w:type="dxa"/>
          </w:tcPr>
          <w:p w14:paraId="0EF8E674" w14:textId="77777777" w:rsidR="00CD6A13" w:rsidRPr="00480035" w:rsidRDefault="00CD6A13" w:rsidP="00CD6A13">
            <w:pPr>
              <w:jc w:val="right"/>
              <w:rPr>
                <w:rFonts w:cstheme="majorHAnsi"/>
                <w:szCs w:val="23"/>
              </w:rPr>
            </w:pPr>
            <w:permStart w:id="446522948" w:edGrp="everyone" w:colFirst="1" w:colLast="1"/>
            <w:permEnd w:id="2060086141"/>
            <w:r w:rsidRPr="00480035">
              <w:rPr>
                <w:rFonts w:cstheme="majorHAnsi"/>
                <w:szCs w:val="23"/>
              </w:rPr>
              <w:t>Numéro RCS ou RM :</w:t>
            </w:r>
          </w:p>
        </w:tc>
        <w:tc>
          <w:tcPr>
            <w:tcW w:w="5159" w:type="dxa"/>
          </w:tcPr>
          <w:p w14:paraId="7DADB79E" w14:textId="28C0C35D"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02B27E1B" w14:textId="77777777" w:rsidTr="00CD6A13">
        <w:trPr>
          <w:jc w:val="center"/>
        </w:trPr>
        <w:tc>
          <w:tcPr>
            <w:tcW w:w="3402" w:type="dxa"/>
          </w:tcPr>
          <w:p w14:paraId="61481ACF" w14:textId="77777777" w:rsidR="00CD6A13" w:rsidRPr="00480035" w:rsidRDefault="00CD6A13" w:rsidP="00CD6A13">
            <w:pPr>
              <w:jc w:val="right"/>
              <w:rPr>
                <w:rFonts w:cstheme="majorHAnsi"/>
                <w:szCs w:val="23"/>
              </w:rPr>
            </w:pPr>
            <w:permStart w:id="387070216" w:edGrp="everyone" w:colFirst="1" w:colLast="1"/>
            <w:permEnd w:id="446522948"/>
            <w:r w:rsidRPr="00480035">
              <w:rPr>
                <w:rFonts w:cstheme="majorHAnsi"/>
                <w:szCs w:val="23"/>
              </w:rPr>
              <w:t>Code NAF/APE :</w:t>
            </w:r>
          </w:p>
        </w:tc>
        <w:tc>
          <w:tcPr>
            <w:tcW w:w="5159" w:type="dxa"/>
          </w:tcPr>
          <w:p w14:paraId="263963B3" w14:textId="3496AA64"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permEnd w:id="387070216"/>
    </w:tbl>
    <w:p w14:paraId="149C8E81" w14:textId="77777777" w:rsidR="00CD6A13" w:rsidRPr="00480035" w:rsidRDefault="00CD6A13" w:rsidP="00CD6A13">
      <w:pPr>
        <w:rPr>
          <w:rFonts w:cstheme="majorHAnsi"/>
          <w:szCs w:val="23"/>
        </w:rPr>
      </w:pPr>
    </w:p>
    <w:p w14:paraId="5513A349" w14:textId="03D225AF" w:rsidR="00CD6A13" w:rsidRPr="00480035" w:rsidRDefault="00D44DBC" w:rsidP="00CD6A13">
      <w:pPr>
        <w:rPr>
          <w:rFonts w:cstheme="majorHAnsi"/>
          <w:szCs w:val="23"/>
        </w:rPr>
      </w:pPr>
      <w:r w:rsidRPr="00480035">
        <w:rPr>
          <w:rFonts w:cstheme="majorHAnsi"/>
          <w:szCs w:val="23"/>
        </w:rPr>
        <w:t>Ce</w:t>
      </w:r>
      <w:r w:rsidR="00CD6A13" w:rsidRPr="00480035">
        <w:rPr>
          <w:rFonts w:cstheme="majorHAnsi"/>
          <w:szCs w:val="23"/>
        </w:rPr>
        <w:t xml:space="preserve"> </w:t>
      </w:r>
      <w:r w:rsidR="00F31184" w:rsidRPr="00480035">
        <w:rPr>
          <w:rFonts w:cstheme="majorHAnsi"/>
          <w:b/>
          <w:szCs w:val="23"/>
        </w:rPr>
        <w:t xml:space="preserve">Co-Prestataire </w:t>
      </w:r>
      <w:r w:rsidR="00CD6A13" w:rsidRPr="00480035">
        <w:rPr>
          <w:rFonts w:cstheme="majorHAnsi"/>
          <w:szCs w:val="23"/>
        </w:rPr>
        <w:t xml:space="preserve">est une </w:t>
      </w:r>
      <w:permStart w:id="1708870126" w:edGrp="everyone"/>
      <w:sdt>
        <w:sdtPr>
          <w:rPr>
            <w:rFonts w:cstheme="majorHAnsi"/>
            <w:b/>
            <w:szCs w:val="23"/>
          </w:rPr>
          <w:id w:val="-1534103245"/>
          <w:placeholder>
            <w:docPart w:val="0876603E47514D62B04320B4B7A298D6"/>
          </w:placeholder>
          <w:comboBox>
            <w:listItem w:displayText="micro-entreprise" w:value="micro-entreprise"/>
            <w:listItem w:displayText="PME" w:value="PME"/>
            <w:listItem w:displayText="entreprise de taille intermédiaire" w:value="entreprise de taille intermédiaire"/>
            <w:listItem w:displayText="grande entreprise" w:value="grande entreprise"/>
            <w:listItem w:displayText="........." w:value="........."/>
          </w:comboBox>
        </w:sdtPr>
        <w:sdtEndPr/>
        <w:sdtContent>
          <w:r w:rsidR="00CD6A13" w:rsidRPr="00480035" w:rsidDel="00CE1654">
            <w:rPr>
              <w:rFonts w:cstheme="majorHAnsi"/>
              <w:b/>
              <w:szCs w:val="23"/>
            </w:rPr>
            <w:t>.........</w:t>
          </w:r>
          <w:r w:rsidR="00CE1654">
            <w:rPr>
              <w:rFonts w:cstheme="majorHAnsi"/>
              <w:b/>
              <w:szCs w:val="23"/>
            </w:rPr>
            <w:t>.........</w:t>
          </w:r>
        </w:sdtContent>
      </w:sdt>
      <w:r w:rsidR="00CD6A13" w:rsidRPr="00480035">
        <w:rPr>
          <w:rFonts w:cstheme="majorHAnsi"/>
          <w:szCs w:val="23"/>
        </w:rPr>
        <w:t xml:space="preserve"> </w:t>
      </w:r>
      <w:permEnd w:id="1708870126"/>
      <w:r w:rsidR="00CD6A13" w:rsidRPr="00480035">
        <w:rPr>
          <w:rFonts w:cstheme="majorHAnsi"/>
          <w:szCs w:val="23"/>
        </w:rPr>
        <w:t>au sens de l’INSEE (sélectionnez la taille de votre entreprise).</w:t>
      </w:r>
    </w:p>
    <w:p w14:paraId="191ECA07" w14:textId="457F3491" w:rsidR="00CD6A13" w:rsidRPr="00480035" w:rsidRDefault="00CD6A13" w:rsidP="00CD6A13">
      <w:pPr>
        <w:rPr>
          <w:rFonts w:cstheme="majorHAnsi"/>
          <w:szCs w:val="23"/>
        </w:rPr>
      </w:pPr>
    </w:p>
    <w:p w14:paraId="24E9B1B3" w14:textId="77777777" w:rsidR="00480035" w:rsidRPr="00480035" w:rsidRDefault="00480035">
      <w:pPr>
        <w:spacing w:after="160" w:line="259" w:lineRule="auto"/>
        <w:contextualSpacing w:val="0"/>
        <w:jc w:val="left"/>
        <w:rPr>
          <w:rFonts w:eastAsia="Times New Roman" w:cstheme="majorHAnsi"/>
          <w:i/>
          <w:color w:val="000000" w:themeColor="text1"/>
          <w:szCs w:val="23"/>
          <w:lang w:eastAsia="fr-FR"/>
        </w:rPr>
      </w:pPr>
      <w:r w:rsidRPr="00480035">
        <w:rPr>
          <w:rFonts w:cstheme="majorHAnsi"/>
          <w:szCs w:val="23"/>
        </w:rPr>
        <w:br w:type="page"/>
      </w:r>
    </w:p>
    <w:p w14:paraId="7F1894A9" w14:textId="384E0A30" w:rsidR="003419E6" w:rsidRPr="00480035" w:rsidRDefault="003419E6" w:rsidP="003419E6">
      <w:pPr>
        <w:pStyle w:val="Titre4"/>
        <w:tabs>
          <w:tab w:val="left" w:pos="708"/>
        </w:tabs>
        <w:textAlignment w:val="auto"/>
        <w:rPr>
          <w:rFonts w:asciiTheme="majorHAnsi" w:hAnsiTheme="majorHAnsi" w:cstheme="majorHAnsi"/>
          <w:szCs w:val="23"/>
        </w:rPr>
      </w:pPr>
      <w:r w:rsidRPr="00480035">
        <w:rPr>
          <w:rFonts w:asciiTheme="majorHAnsi" w:hAnsiTheme="majorHAnsi" w:cstheme="majorHAnsi"/>
          <w:szCs w:val="23"/>
        </w:rPr>
        <w:t>Forme</w:t>
      </w:r>
    </w:p>
    <w:p w14:paraId="6D0C1E57" w14:textId="77777777" w:rsidR="003419E6" w:rsidRPr="00480035" w:rsidRDefault="003419E6" w:rsidP="003419E6">
      <w:pPr>
        <w:rPr>
          <w:rFonts w:cstheme="majorHAnsi"/>
          <w:szCs w:val="23"/>
          <w:lang w:eastAsia="fr-FR"/>
        </w:rPr>
      </w:pPr>
    </w:p>
    <w:p w14:paraId="04F4CEB2" w14:textId="57EA4B1B" w:rsidR="003419E6" w:rsidRPr="00480035" w:rsidRDefault="003419E6" w:rsidP="003419E6">
      <w:pPr>
        <w:rPr>
          <w:rFonts w:cstheme="majorHAnsi"/>
          <w:szCs w:val="23"/>
        </w:rPr>
      </w:pPr>
      <w:r w:rsidRPr="00480035">
        <w:rPr>
          <w:rFonts w:cstheme="majorHAnsi"/>
          <w:szCs w:val="23"/>
        </w:rPr>
        <w:t xml:space="preserve">Le </w:t>
      </w:r>
      <w:r w:rsidRPr="00480035">
        <w:rPr>
          <w:rFonts w:cstheme="majorHAnsi"/>
          <w:b/>
          <w:szCs w:val="23"/>
        </w:rPr>
        <w:t>groupement</w:t>
      </w:r>
      <w:r w:rsidRPr="00480035">
        <w:rPr>
          <w:rFonts w:cstheme="majorHAnsi"/>
          <w:szCs w:val="23"/>
        </w:rPr>
        <w:t xml:space="preserve"> composé des </w:t>
      </w:r>
      <w:r w:rsidR="00F31184" w:rsidRPr="00480035">
        <w:rPr>
          <w:rFonts w:cstheme="majorHAnsi"/>
          <w:b/>
          <w:szCs w:val="23"/>
        </w:rPr>
        <w:t xml:space="preserve">Co-Prestataire </w:t>
      </w:r>
      <w:r w:rsidRPr="00480035">
        <w:rPr>
          <w:rFonts w:cstheme="majorHAnsi"/>
          <w:szCs w:val="23"/>
        </w:rPr>
        <w:t>susmentionnés est un groupement (sélectionnez l’une des cases) :</w:t>
      </w:r>
    </w:p>
    <w:permStart w:id="1601199442" w:edGrp="everyone"/>
    <w:p w14:paraId="3EAA231C" w14:textId="5E4CBA4D" w:rsidR="003419E6" w:rsidRPr="00480035" w:rsidRDefault="00103059" w:rsidP="0093682B">
      <w:pPr>
        <w:pStyle w:val="Paragraphedeliste"/>
        <w:numPr>
          <w:ilvl w:val="0"/>
          <w:numId w:val="8"/>
        </w:numPr>
        <w:textAlignment w:val="auto"/>
        <w:rPr>
          <w:rFonts w:asciiTheme="majorHAnsi" w:hAnsiTheme="majorHAnsi" w:cstheme="majorHAnsi"/>
          <w:szCs w:val="23"/>
        </w:rPr>
      </w:pPr>
      <w:sdt>
        <w:sdtPr>
          <w:rPr>
            <w:rFonts w:asciiTheme="majorHAnsi" w:hAnsiTheme="majorHAnsi" w:cstheme="majorHAnsi"/>
            <w:szCs w:val="23"/>
          </w:rPr>
          <w:id w:val="-1169938406"/>
          <w14:checkbox>
            <w14:checked w14:val="0"/>
            <w14:checkedState w14:val="2612" w14:font="MS Gothic"/>
            <w14:uncheckedState w14:val="2610" w14:font="MS Gothic"/>
          </w14:checkbox>
        </w:sdtPr>
        <w:sdtEndPr/>
        <w:sdtContent>
          <w:r w:rsidR="003419E6" w:rsidRPr="00480035">
            <w:rPr>
              <w:rFonts w:ascii="Segoe UI Symbol" w:eastAsia="MS Gothic" w:hAnsi="Segoe UI Symbol" w:cs="Segoe UI Symbol"/>
              <w:szCs w:val="23"/>
            </w:rPr>
            <w:t>☐</w:t>
          </w:r>
        </w:sdtContent>
      </w:sdt>
      <w:permEnd w:id="1601199442"/>
      <w:r w:rsidR="003419E6" w:rsidRPr="00480035">
        <w:rPr>
          <w:rFonts w:asciiTheme="majorHAnsi" w:hAnsiTheme="majorHAnsi" w:cstheme="majorHAnsi"/>
          <w:szCs w:val="23"/>
        </w:rPr>
        <w:t xml:space="preserve"> Solidaire</w:t>
      </w:r>
    </w:p>
    <w:permStart w:id="1558791131" w:edGrp="everyone"/>
    <w:p w14:paraId="2011B59A" w14:textId="71B67E7F" w:rsidR="003419E6" w:rsidRPr="00480035" w:rsidRDefault="00103059" w:rsidP="0093682B">
      <w:pPr>
        <w:pStyle w:val="Paragraphedeliste"/>
        <w:numPr>
          <w:ilvl w:val="0"/>
          <w:numId w:val="8"/>
        </w:numPr>
        <w:textAlignment w:val="auto"/>
        <w:rPr>
          <w:rFonts w:asciiTheme="majorHAnsi" w:hAnsiTheme="majorHAnsi" w:cstheme="majorHAnsi"/>
          <w:szCs w:val="23"/>
        </w:rPr>
      </w:pPr>
      <w:sdt>
        <w:sdtPr>
          <w:rPr>
            <w:rFonts w:asciiTheme="majorHAnsi" w:hAnsiTheme="majorHAnsi" w:cstheme="majorHAnsi"/>
            <w:szCs w:val="23"/>
          </w:rPr>
          <w:id w:val="-1071032237"/>
          <w14:checkbox>
            <w14:checked w14:val="0"/>
            <w14:checkedState w14:val="2612" w14:font="MS Gothic"/>
            <w14:uncheckedState w14:val="2610" w14:font="MS Gothic"/>
          </w14:checkbox>
        </w:sdtPr>
        <w:sdtEndPr/>
        <w:sdtContent>
          <w:r w:rsidR="003419E6" w:rsidRPr="00480035">
            <w:rPr>
              <w:rFonts w:ascii="Segoe UI Symbol" w:eastAsia="MS Gothic" w:hAnsi="Segoe UI Symbol" w:cs="Segoe UI Symbol"/>
              <w:szCs w:val="23"/>
            </w:rPr>
            <w:t>☐</w:t>
          </w:r>
        </w:sdtContent>
      </w:sdt>
      <w:r w:rsidR="003419E6" w:rsidRPr="00480035">
        <w:rPr>
          <w:rFonts w:asciiTheme="majorHAnsi" w:hAnsiTheme="majorHAnsi" w:cstheme="majorHAnsi"/>
          <w:szCs w:val="23"/>
        </w:rPr>
        <w:t xml:space="preserve"> </w:t>
      </w:r>
      <w:permEnd w:id="1558791131"/>
      <w:r w:rsidR="003419E6" w:rsidRPr="00480035">
        <w:rPr>
          <w:rFonts w:asciiTheme="majorHAnsi" w:hAnsiTheme="majorHAnsi" w:cstheme="majorHAnsi"/>
          <w:szCs w:val="23"/>
        </w:rPr>
        <w:t xml:space="preserve">Conjoint avec mandataire  </w:t>
      </w:r>
      <w:permStart w:id="1049109197" w:edGrp="everyone"/>
      <w:sdt>
        <w:sdtPr>
          <w:rPr>
            <w:rFonts w:asciiTheme="majorHAnsi" w:hAnsiTheme="majorHAnsi" w:cstheme="majorHAnsi"/>
            <w:szCs w:val="23"/>
          </w:rPr>
          <w:id w:val="-1625684750"/>
          <w:dropDownList>
            <w:listItem w:displayText="....................." w:value="....................."/>
            <w:listItem w:displayText="solidaire" w:value="solidaire"/>
            <w:listItem w:displayText="non solidaire" w:value="non solidaire"/>
          </w:dropDownList>
        </w:sdtPr>
        <w:sdtEndPr/>
        <w:sdtContent>
          <w:r w:rsidR="003419E6" w:rsidRPr="00480035" w:rsidDel="00CE1654">
            <w:rPr>
              <w:rFonts w:asciiTheme="majorHAnsi" w:hAnsiTheme="majorHAnsi" w:cstheme="majorHAnsi"/>
              <w:szCs w:val="23"/>
            </w:rPr>
            <w:t>.....................</w:t>
          </w:r>
          <w:r w:rsidR="00CE1654">
            <w:rPr>
              <w:rFonts w:asciiTheme="majorHAnsi" w:hAnsiTheme="majorHAnsi" w:cstheme="majorHAnsi"/>
              <w:szCs w:val="23"/>
            </w:rPr>
            <w:t>.....................</w:t>
          </w:r>
        </w:sdtContent>
      </w:sdt>
      <w:r w:rsidR="003419E6" w:rsidRPr="00480035">
        <w:rPr>
          <w:rFonts w:asciiTheme="majorHAnsi" w:hAnsiTheme="majorHAnsi" w:cstheme="majorHAnsi"/>
          <w:szCs w:val="23"/>
        </w:rPr>
        <w:t xml:space="preserve">   </w:t>
      </w:r>
      <w:permEnd w:id="1049109197"/>
      <w:r w:rsidR="003419E6" w:rsidRPr="00480035">
        <w:rPr>
          <w:rFonts w:asciiTheme="majorHAnsi" w:hAnsiTheme="majorHAnsi" w:cstheme="majorHAnsi"/>
          <w:szCs w:val="23"/>
        </w:rPr>
        <w:t xml:space="preserve">(sélectionnez le type de mandataire).  </w:t>
      </w:r>
    </w:p>
    <w:p w14:paraId="627092E9" w14:textId="77777777" w:rsidR="003419E6" w:rsidRPr="00480035" w:rsidRDefault="003419E6" w:rsidP="003419E6">
      <w:pPr>
        <w:rPr>
          <w:rFonts w:cstheme="majorHAnsi"/>
          <w:szCs w:val="23"/>
        </w:rPr>
      </w:pPr>
    </w:p>
    <w:p w14:paraId="13C0D6CE" w14:textId="5B42F3E2" w:rsidR="003419E6" w:rsidRPr="00480035" w:rsidRDefault="003419E6" w:rsidP="003419E6">
      <w:pPr>
        <w:pStyle w:val="Titre4"/>
        <w:tabs>
          <w:tab w:val="left" w:pos="708"/>
        </w:tabs>
        <w:textAlignment w:val="auto"/>
        <w:rPr>
          <w:rFonts w:asciiTheme="majorHAnsi" w:hAnsiTheme="majorHAnsi" w:cstheme="majorHAnsi"/>
          <w:szCs w:val="23"/>
        </w:rPr>
      </w:pPr>
      <w:r w:rsidRPr="00480035">
        <w:rPr>
          <w:rFonts w:asciiTheme="majorHAnsi" w:hAnsiTheme="majorHAnsi" w:cstheme="majorHAnsi"/>
          <w:szCs w:val="23"/>
        </w:rPr>
        <w:t>Mandataire</w:t>
      </w:r>
    </w:p>
    <w:p w14:paraId="67FD4E5D" w14:textId="77777777" w:rsidR="003419E6" w:rsidRPr="00480035" w:rsidRDefault="003419E6" w:rsidP="003419E6">
      <w:pPr>
        <w:rPr>
          <w:rFonts w:cstheme="majorHAnsi"/>
          <w:szCs w:val="23"/>
          <w:lang w:eastAsia="fr-FR"/>
        </w:rPr>
      </w:pPr>
    </w:p>
    <w:p w14:paraId="7BB42218" w14:textId="7D129FFA" w:rsidR="003419E6" w:rsidRPr="00480035" w:rsidRDefault="003419E6" w:rsidP="003419E6">
      <w:pPr>
        <w:rPr>
          <w:rFonts w:cstheme="majorHAnsi"/>
          <w:szCs w:val="23"/>
        </w:rPr>
      </w:pPr>
      <w:r w:rsidRPr="00480035">
        <w:rPr>
          <w:rFonts w:cstheme="majorHAnsi"/>
          <w:szCs w:val="23"/>
        </w:rPr>
        <w:t xml:space="preserve">Le mandataire du groupement est le </w:t>
      </w:r>
      <w:r w:rsidR="00F31184" w:rsidRPr="00480035">
        <w:rPr>
          <w:rFonts w:cstheme="majorHAnsi"/>
          <w:b/>
          <w:szCs w:val="23"/>
        </w:rPr>
        <w:t xml:space="preserve">Co-Prestataire </w:t>
      </w:r>
      <w:r w:rsidRPr="00480035">
        <w:rPr>
          <w:rFonts w:cstheme="majorHAnsi"/>
          <w:szCs w:val="23"/>
        </w:rPr>
        <w:t xml:space="preserve">suivant : </w:t>
      </w:r>
      <w:permStart w:id="209074716" w:edGrp="everyone"/>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r w:rsidRPr="00480035">
        <w:rPr>
          <w:rFonts w:cstheme="majorHAnsi"/>
          <w:szCs w:val="23"/>
        </w:rPr>
        <w:t xml:space="preserve"> </w:t>
      </w:r>
      <w:permEnd w:id="209074716"/>
      <w:r w:rsidRPr="00480035">
        <w:rPr>
          <w:rFonts w:cstheme="majorHAnsi"/>
          <w:szCs w:val="23"/>
        </w:rPr>
        <w:t xml:space="preserve">.  </w:t>
      </w:r>
    </w:p>
    <w:p w14:paraId="488CEA87" w14:textId="77777777" w:rsidR="003419E6" w:rsidRPr="00480035" w:rsidRDefault="003419E6" w:rsidP="003419E6">
      <w:pPr>
        <w:rPr>
          <w:rFonts w:cstheme="majorHAnsi"/>
          <w:szCs w:val="23"/>
        </w:rPr>
      </w:pPr>
    </w:p>
    <w:p w14:paraId="610E27F7" w14:textId="76A96D71" w:rsidR="003419E6" w:rsidRPr="00480035" w:rsidRDefault="003419E6" w:rsidP="003419E6">
      <w:pPr>
        <w:rPr>
          <w:rFonts w:cstheme="majorHAnsi"/>
          <w:szCs w:val="23"/>
        </w:rPr>
      </w:pPr>
      <w:r w:rsidRPr="00480035">
        <w:rPr>
          <w:rFonts w:cstheme="majorHAnsi"/>
          <w:szCs w:val="23"/>
        </w:rPr>
        <w:t xml:space="preserve">En tant que mandataire du groupement, ce dernier est réputé, par l’intermédiaire de son représentant, disposer des pouvoirs suffisants pour engager le groupement pendant la phase de passation et d’exécution </w:t>
      </w:r>
      <w:r w:rsidR="00F05B22" w:rsidRPr="00480035">
        <w:rPr>
          <w:rFonts w:cstheme="majorHAnsi"/>
          <w:szCs w:val="23"/>
        </w:rPr>
        <w:t>de l’accord-cadre</w:t>
      </w:r>
      <w:r w:rsidR="00503479" w:rsidRPr="00480035">
        <w:rPr>
          <w:rFonts w:cstheme="majorHAnsi"/>
          <w:szCs w:val="23"/>
        </w:rPr>
        <w:t>.</w:t>
      </w:r>
    </w:p>
    <w:p w14:paraId="77201049" w14:textId="77777777" w:rsidR="003419E6" w:rsidRPr="00480035" w:rsidRDefault="003419E6" w:rsidP="003419E6">
      <w:pPr>
        <w:rPr>
          <w:rFonts w:cstheme="majorHAnsi"/>
          <w:szCs w:val="23"/>
        </w:rPr>
      </w:pPr>
    </w:p>
    <w:p w14:paraId="241DAD64" w14:textId="2C3896A8" w:rsidR="003419E6" w:rsidRPr="00480035" w:rsidRDefault="003419E6" w:rsidP="003419E6">
      <w:pPr>
        <w:rPr>
          <w:rFonts w:cstheme="majorHAnsi"/>
          <w:szCs w:val="23"/>
        </w:rPr>
      </w:pPr>
      <w:r w:rsidRPr="00480035">
        <w:rPr>
          <w:rFonts w:cstheme="majorHAnsi"/>
          <w:szCs w:val="23"/>
        </w:rPr>
        <w:t xml:space="preserve">La preuve de ces pouvoirs est jointe </w:t>
      </w:r>
      <w:r w:rsidR="00E9339A" w:rsidRPr="00480035">
        <w:rPr>
          <w:rFonts w:cstheme="majorHAnsi"/>
          <w:szCs w:val="23"/>
        </w:rPr>
        <w:t>au présent</w:t>
      </w:r>
      <w:r w:rsidRPr="00480035">
        <w:rPr>
          <w:rFonts w:cstheme="majorHAnsi"/>
          <w:szCs w:val="23"/>
        </w:rPr>
        <w:t xml:space="preserve"> </w:t>
      </w:r>
      <w:r w:rsidRPr="00480035">
        <w:rPr>
          <w:rFonts w:cstheme="majorHAnsi"/>
          <w:b/>
          <w:szCs w:val="23"/>
        </w:rPr>
        <w:t>Acte d’Engagement</w:t>
      </w:r>
      <w:r w:rsidRPr="00480035">
        <w:rPr>
          <w:rFonts w:cstheme="majorHAnsi"/>
          <w:szCs w:val="23"/>
        </w:rPr>
        <w:t>.</w:t>
      </w:r>
    </w:p>
    <w:p w14:paraId="3D28351B" w14:textId="77777777" w:rsidR="003419E6" w:rsidRPr="00480035" w:rsidRDefault="003419E6" w:rsidP="00CD6A13">
      <w:pPr>
        <w:rPr>
          <w:rFonts w:cstheme="majorHAnsi"/>
          <w:szCs w:val="23"/>
        </w:rPr>
      </w:pPr>
    </w:p>
    <w:p w14:paraId="60B16618" w14:textId="17C24CAB" w:rsidR="00F67FF8" w:rsidRPr="00480035" w:rsidRDefault="003537E7" w:rsidP="005F2D16">
      <w:pPr>
        <w:pStyle w:val="Titre1"/>
        <w:rPr>
          <w:szCs w:val="23"/>
        </w:rPr>
      </w:pPr>
      <w:bookmarkStart w:id="13" w:name="_Toc146530224"/>
      <w:r w:rsidRPr="00480035">
        <w:rPr>
          <w:szCs w:val="23"/>
        </w:rPr>
        <w:t xml:space="preserve">OBJET </w:t>
      </w:r>
      <w:bookmarkEnd w:id="13"/>
      <w:r w:rsidRPr="00480035">
        <w:rPr>
          <w:szCs w:val="23"/>
        </w:rPr>
        <w:t>DE L’ACCORD-CADRE</w:t>
      </w:r>
    </w:p>
    <w:p w14:paraId="10A6A0DB" w14:textId="77777777" w:rsidR="007A33CE" w:rsidRPr="00480035" w:rsidRDefault="007A33CE" w:rsidP="007A33CE">
      <w:pPr>
        <w:rPr>
          <w:rFonts w:cstheme="majorHAnsi"/>
          <w:szCs w:val="23"/>
        </w:rPr>
      </w:pPr>
    </w:p>
    <w:p w14:paraId="36D623AD" w14:textId="006E42DB" w:rsidR="00757D59" w:rsidRPr="00CD58A9" w:rsidRDefault="00F05B22" w:rsidP="00BF6FFC">
      <w:pPr>
        <w:rPr>
          <w:rFonts w:cstheme="majorHAnsi"/>
          <w:szCs w:val="23"/>
        </w:rPr>
      </w:pPr>
      <w:r w:rsidRPr="00480035">
        <w:rPr>
          <w:rFonts w:cstheme="majorHAnsi"/>
          <w:szCs w:val="23"/>
        </w:rPr>
        <w:t>L’accord-cadre</w:t>
      </w:r>
      <w:r w:rsidR="00CE1654">
        <w:rPr>
          <w:rFonts w:cstheme="majorHAnsi"/>
          <w:szCs w:val="23"/>
        </w:rPr>
        <w:t xml:space="preserve"> </w:t>
      </w:r>
      <w:r w:rsidR="00B118B4" w:rsidRPr="00480035">
        <w:rPr>
          <w:rFonts w:cstheme="majorHAnsi"/>
          <w:szCs w:val="23"/>
        </w:rPr>
        <w:t>a pour objet</w:t>
      </w:r>
      <w:r w:rsidR="00E43983" w:rsidRPr="00480035">
        <w:rPr>
          <w:rFonts w:cstheme="majorHAnsi"/>
          <w:szCs w:val="23"/>
        </w:rPr>
        <w:t xml:space="preserve"> </w:t>
      </w:r>
      <w:r w:rsidR="00BA6ADC" w:rsidRPr="00480035">
        <w:rPr>
          <w:rFonts w:cstheme="majorHAnsi"/>
          <w:szCs w:val="23"/>
        </w:rPr>
        <w:t xml:space="preserve">la fourniture </w:t>
      </w:r>
      <w:r w:rsidR="00BF6FFC" w:rsidRPr="00480035">
        <w:rPr>
          <w:rFonts w:cstheme="majorHAnsi"/>
          <w:szCs w:val="23"/>
        </w:rPr>
        <w:t xml:space="preserve">d’un </w:t>
      </w:r>
      <w:r w:rsidR="00BF6FFC" w:rsidRPr="00480035">
        <w:rPr>
          <w:rFonts w:cstheme="majorHAnsi"/>
          <w:b/>
          <w:szCs w:val="23"/>
        </w:rPr>
        <w:fldChar w:fldCharType="begin"/>
      </w:r>
      <w:r w:rsidR="00BF6FFC" w:rsidRPr="00480035">
        <w:rPr>
          <w:rFonts w:cstheme="majorHAnsi"/>
          <w:b/>
          <w:szCs w:val="23"/>
        </w:rPr>
        <w:instrText xml:space="preserve"> REF  Objectif_Marché \h  \* MERGEFORMAT </w:instrText>
      </w:r>
      <w:r w:rsidR="00BF6FFC" w:rsidRPr="00480035">
        <w:rPr>
          <w:rFonts w:cstheme="majorHAnsi"/>
          <w:b/>
          <w:szCs w:val="23"/>
        </w:rPr>
      </w:r>
      <w:r w:rsidR="00BF6FFC" w:rsidRPr="00480035">
        <w:rPr>
          <w:rFonts w:cstheme="majorHAnsi"/>
          <w:b/>
          <w:szCs w:val="23"/>
        </w:rPr>
        <w:fldChar w:fldCharType="separate"/>
      </w:r>
      <w:r w:rsidR="0080746B" w:rsidRPr="0080746B">
        <w:rPr>
          <w:rFonts w:cstheme="majorHAnsi"/>
          <w:b/>
          <w:szCs w:val="23"/>
        </w:rPr>
        <w:t>Service d’envoi et d’archivage de lettres recommandées</w:t>
      </w:r>
      <w:r w:rsidR="00BF6FFC" w:rsidRPr="00480035">
        <w:rPr>
          <w:rFonts w:cstheme="majorHAnsi"/>
          <w:b/>
          <w:szCs w:val="23"/>
        </w:rPr>
        <w:fldChar w:fldCharType="end"/>
      </w:r>
      <w:r w:rsidR="00CD58A9">
        <w:rPr>
          <w:rFonts w:cstheme="majorHAnsi"/>
          <w:b/>
          <w:szCs w:val="23"/>
        </w:rPr>
        <w:t xml:space="preserve"> </w:t>
      </w:r>
      <w:r w:rsidR="00CD58A9">
        <w:rPr>
          <w:rFonts w:cstheme="majorHAnsi"/>
          <w:szCs w:val="23"/>
        </w:rPr>
        <w:t>pour les besoins de l’Assurance Maladie.</w:t>
      </w:r>
    </w:p>
    <w:p w14:paraId="72577221" w14:textId="6E573227" w:rsidR="00E9339A" w:rsidRPr="00480035" w:rsidRDefault="00E9339A" w:rsidP="00BF6FFC">
      <w:pPr>
        <w:rPr>
          <w:rFonts w:cstheme="majorHAnsi"/>
          <w:szCs w:val="23"/>
        </w:rPr>
      </w:pPr>
    </w:p>
    <w:p w14:paraId="2CA1DE74" w14:textId="54341C6E" w:rsidR="00E9339A" w:rsidRPr="00480035" w:rsidRDefault="00E9339A" w:rsidP="00E9339A">
      <w:pPr>
        <w:rPr>
          <w:rFonts w:cstheme="majorHAnsi"/>
          <w:szCs w:val="23"/>
        </w:rPr>
      </w:pPr>
      <w:r w:rsidRPr="00480035">
        <w:rPr>
          <w:rFonts w:cstheme="majorHAnsi"/>
          <w:szCs w:val="23"/>
        </w:rPr>
        <w:t xml:space="preserve">Ce service doit permettre aux </w:t>
      </w:r>
      <w:r w:rsidRPr="00480035">
        <w:rPr>
          <w:rFonts w:cstheme="majorHAnsi"/>
          <w:b/>
          <w:szCs w:val="23"/>
        </w:rPr>
        <w:t xml:space="preserve">Organismes bénéficiaires </w:t>
      </w:r>
      <w:r w:rsidRPr="00480035">
        <w:rPr>
          <w:rFonts w:cstheme="majorHAnsi"/>
          <w:szCs w:val="23"/>
        </w:rPr>
        <w:t xml:space="preserve">d’envoyer et d’archiver </w:t>
      </w:r>
      <w:r w:rsidRPr="00480035">
        <w:rPr>
          <w:rFonts w:cstheme="majorHAnsi"/>
          <w:b/>
          <w:szCs w:val="23"/>
        </w:rPr>
        <w:t>deux (2) types de lettres recommandées (LR)</w:t>
      </w:r>
      <w:r w:rsidRPr="00480035">
        <w:rPr>
          <w:rFonts w:cstheme="majorHAnsi"/>
          <w:szCs w:val="23"/>
        </w:rPr>
        <w:t> :</w:t>
      </w:r>
    </w:p>
    <w:p w14:paraId="58DFC0DC" w14:textId="2707F8A0" w:rsidR="00E9339A" w:rsidRPr="00480035" w:rsidRDefault="00E9339A" w:rsidP="00E9339A">
      <w:pPr>
        <w:numPr>
          <w:ilvl w:val="0"/>
          <w:numId w:val="14"/>
        </w:numPr>
        <w:contextualSpacing w:val="0"/>
        <w:rPr>
          <w:rFonts w:cstheme="majorHAnsi"/>
          <w:b/>
          <w:szCs w:val="23"/>
        </w:rPr>
      </w:pPr>
      <w:r w:rsidRPr="00480035">
        <w:rPr>
          <w:rFonts w:cstheme="majorHAnsi"/>
          <w:b/>
          <w:szCs w:val="23"/>
        </w:rPr>
        <w:t>Des lettres recommandées « papier » avec accusé de réception (</w:t>
      </w:r>
      <w:bookmarkStart w:id="14" w:name="Nom_LRAR"/>
      <w:r w:rsidRPr="00480035">
        <w:rPr>
          <w:rFonts w:cstheme="majorHAnsi"/>
          <w:b/>
          <w:szCs w:val="23"/>
        </w:rPr>
        <w:t>LRAR</w:t>
      </w:r>
      <w:bookmarkEnd w:id="14"/>
      <w:r w:rsidRPr="00480035">
        <w:rPr>
          <w:rFonts w:cstheme="majorHAnsi"/>
          <w:b/>
          <w:szCs w:val="23"/>
        </w:rPr>
        <w:t>) ;</w:t>
      </w:r>
    </w:p>
    <w:p w14:paraId="1AF6A505" w14:textId="77777777" w:rsidR="00E9339A" w:rsidRPr="00480035" w:rsidRDefault="00E9339A" w:rsidP="00E9339A">
      <w:pPr>
        <w:numPr>
          <w:ilvl w:val="0"/>
          <w:numId w:val="14"/>
        </w:numPr>
        <w:contextualSpacing w:val="0"/>
        <w:rPr>
          <w:rFonts w:cstheme="majorHAnsi"/>
          <w:b/>
          <w:szCs w:val="23"/>
        </w:rPr>
      </w:pPr>
      <w:r w:rsidRPr="00480035">
        <w:rPr>
          <w:rFonts w:cstheme="majorHAnsi"/>
          <w:b/>
          <w:szCs w:val="23"/>
        </w:rPr>
        <w:t>Des lettres recommandées électroniques qualifiées (</w:t>
      </w:r>
      <w:bookmarkStart w:id="15" w:name="Nom_LRE"/>
      <w:r w:rsidRPr="00480035">
        <w:rPr>
          <w:rFonts w:cstheme="majorHAnsi"/>
          <w:b/>
          <w:szCs w:val="23"/>
        </w:rPr>
        <w:t>LRE</w:t>
      </w:r>
      <w:bookmarkEnd w:id="15"/>
      <w:r w:rsidRPr="00480035">
        <w:rPr>
          <w:rFonts w:cstheme="majorHAnsi"/>
          <w:b/>
          <w:szCs w:val="23"/>
        </w:rPr>
        <w:t>).</w:t>
      </w:r>
    </w:p>
    <w:p w14:paraId="45973CBC" w14:textId="50A43594" w:rsidR="0045196B" w:rsidRPr="00480035" w:rsidRDefault="0045196B" w:rsidP="0093682B">
      <w:pPr>
        <w:rPr>
          <w:rFonts w:cstheme="majorHAnsi"/>
          <w:szCs w:val="23"/>
        </w:rPr>
      </w:pPr>
      <w:bookmarkStart w:id="16" w:name="_Toc146530225"/>
    </w:p>
    <w:p w14:paraId="75357DC8" w14:textId="4853502D" w:rsidR="007A33CE" w:rsidRPr="00480035" w:rsidRDefault="00320C00" w:rsidP="005F2D16">
      <w:pPr>
        <w:pStyle w:val="Titre1"/>
        <w:rPr>
          <w:szCs w:val="23"/>
        </w:rPr>
      </w:pPr>
      <w:r w:rsidRPr="00480035">
        <w:rPr>
          <w:szCs w:val="23"/>
        </w:rPr>
        <w:t xml:space="preserve">NATURE </w:t>
      </w:r>
      <w:bookmarkEnd w:id="16"/>
      <w:r w:rsidR="003537E7" w:rsidRPr="00480035">
        <w:rPr>
          <w:szCs w:val="23"/>
        </w:rPr>
        <w:t>DE L’ACCORD-CADRE</w:t>
      </w:r>
    </w:p>
    <w:p w14:paraId="2027647C" w14:textId="77777777" w:rsidR="00320C00" w:rsidRPr="00480035" w:rsidRDefault="00320C00" w:rsidP="00320C00">
      <w:pPr>
        <w:rPr>
          <w:rFonts w:cstheme="majorHAnsi"/>
          <w:szCs w:val="23"/>
        </w:rPr>
      </w:pPr>
    </w:p>
    <w:p w14:paraId="396EA6C7" w14:textId="3F01703C" w:rsidR="00F12734" w:rsidRPr="00480035" w:rsidRDefault="00757D59" w:rsidP="00320C00">
      <w:pPr>
        <w:rPr>
          <w:rFonts w:cstheme="majorHAnsi"/>
          <w:szCs w:val="23"/>
        </w:rPr>
      </w:pPr>
      <w:r w:rsidRPr="00480035">
        <w:rPr>
          <w:rFonts w:cstheme="majorHAnsi"/>
          <w:szCs w:val="23"/>
        </w:rPr>
        <w:t>L’accord-cadre</w:t>
      </w:r>
      <w:r w:rsidR="00503479" w:rsidRPr="00480035">
        <w:rPr>
          <w:rFonts w:cstheme="majorHAnsi"/>
          <w:szCs w:val="23"/>
        </w:rPr>
        <w:t xml:space="preserve"> </w:t>
      </w:r>
      <w:r w:rsidR="00320C00" w:rsidRPr="00480035">
        <w:rPr>
          <w:rFonts w:cstheme="majorHAnsi"/>
          <w:szCs w:val="23"/>
        </w:rPr>
        <w:t xml:space="preserve">est un </w:t>
      </w:r>
      <w:sdt>
        <w:sdtPr>
          <w:rPr>
            <w:rFonts w:cstheme="majorHAnsi"/>
            <w:b/>
            <w:bCs/>
            <w:szCs w:val="23"/>
          </w:rPr>
          <w:id w:val="-1496719219"/>
          <w:comboBox>
            <w:listItem w:displayText="marché de travaux au sens de l'article L. 1111-2" w:value="marché de travaux au sens de l'article L. 1111-2"/>
            <w:listItem w:displayText="marché de fournitures au sens de l'article L. 1111-3" w:value="marché de fournitures au sens de l'article L. 1111-4"/>
            <w:listItem w:displayText="marché de service au sens de l'article L. 1111-4" w:value="marché de service au sens de l'article L. 1111-4"/>
          </w:comboBox>
        </w:sdtPr>
        <w:sdtEndPr/>
        <w:sdtContent>
          <w:r w:rsidR="00772DD6" w:rsidRPr="00480035" w:rsidDel="00CE1654">
            <w:rPr>
              <w:rFonts w:cstheme="majorHAnsi"/>
              <w:b/>
              <w:bCs/>
              <w:szCs w:val="23"/>
            </w:rPr>
            <w:t>marché de service au sens de l'article L. 1111-4</w:t>
          </w:r>
        </w:sdtContent>
      </w:sdt>
      <w:r w:rsidR="0099287C" w:rsidRPr="00480035">
        <w:rPr>
          <w:rFonts w:cstheme="majorHAnsi"/>
          <w:szCs w:val="23"/>
        </w:rPr>
        <w:t xml:space="preserve"> </w:t>
      </w:r>
      <w:r w:rsidR="00F12734" w:rsidRPr="00480035">
        <w:rPr>
          <w:rFonts w:cstheme="majorHAnsi"/>
          <w:szCs w:val="23"/>
        </w:rPr>
        <w:t>du code de la commande publique.</w:t>
      </w:r>
    </w:p>
    <w:p w14:paraId="0ACA0887" w14:textId="61BF747E" w:rsidR="00320C00" w:rsidRPr="00480035" w:rsidRDefault="00320C00" w:rsidP="00320C00">
      <w:pPr>
        <w:rPr>
          <w:rFonts w:cstheme="majorHAnsi"/>
          <w:b/>
          <w:szCs w:val="23"/>
        </w:rPr>
      </w:pPr>
    </w:p>
    <w:p w14:paraId="03B5CFC7" w14:textId="421A8A38" w:rsidR="00320C00" w:rsidRPr="00480035" w:rsidRDefault="00320C00" w:rsidP="005F2D16">
      <w:pPr>
        <w:pStyle w:val="Titre1"/>
        <w:rPr>
          <w:szCs w:val="23"/>
        </w:rPr>
      </w:pPr>
      <w:bookmarkStart w:id="17" w:name="_Ref145680946"/>
      <w:bookmarkStart w:id="18" w:name="_Toc146530226"/>
      <w:r w:rsidRPr="00480035">
        <w:rPr>
          <w:szCs w:val="23"/>
        </w:rPr>
        <w:t xml:space="preserve">FORME </w:t>
      </w:r>
      <w:bookmarkEnd w:id="17"/>
      <w:bookmarkEnd w:id="18"/>
      <w:r w:rsidR="003537E7" w:rsidRPr="00480035">
        <w:rPr>
          <w:szCs w:val="23"/>
        </w:rPr>
        <w:t>DE L’ACCORD-CADRE</w:t>
      </w:r>
    </w:p>
    <w:p w14:paraId="684EFD6A" w14:textId="77777777" w:rsidR="004A5BB3" w:rsidRPr="00480035" w:rsidRDefault="004A5BB3" w:rsidP="009052E9">
      <w:pPr>
        <w:rPr>
          <w:rFonts w:cstheme="majorHAnsi"/>
          <w:szCs w:val="23"/>
        </w:rPr>
      </w:pPr>
    </w:p>
    <w:p w14:paraId="0DF26BC8" w14:textId="0C979621" w:rsidR="00A056EA" w:rsidRPr="00480035" w:rsidRDefault="00757D59" w:rsidP="00A0557E">
      <w:pPr>
        <w:rPr>
          <w:rFonts w:cstheme="majorHAnsi"/>
          <w:szCs w:val="23"/>
        </w:rPr>
      </w:pPr>
      <w:r w:rsidRPr="00480035">
        <w:rPr>
          <w:rFonts w:cstheme="majorHAnsi"/>
          <w:szCs w:val="23"/>
        </w:rPr>
        <w:t>L’accord-cadre</w:t>
      </w:r>
      <w:r w:rsidR="00CE1654">
        <w:rPr>
          <w:rFonts w:cstheme="majorHAnsi"/>
          <w:szCs w:val="23"/>
        </w:rPr>
        <w:t xml:space="preserve"> </w:t>
      </w:r>
      <w:r w:rsidR="00B33D39" w:rsidRPr="00480035">
        <w:rPr>
          <w:rFonts w:cstheme="majorHAnsi"/>
          <w:szCs w:val="23"/>
        </w:rPr>
        <w:t xml:space="preserve">est </w:t>
      </w:r>
      <w:r w:rsidR="00642340" w:rsidRPr="00480035">
        <w:rPr>
          <w:rFonts w:cstheme="majorHAnsi"/>
          <w:szCs w:val="23"/>
        </w:rPr>
        <w:t xml:space="preserve">un </w:t>
      </w:r>
      <w:sdt>
        <w:sdtPr>
          <w:rPr>
            <w:rFonts w:cstheme="majorHAnsi"/>
            <w:b/>
            <w:szCs w:val="23"/>
          </w:rPr>
          <w:id w:val="397791026"/>
          <w:placeholder>
            <w:docPart w:val="DefaultPlaceholder_1082065159"/>
          </w:placeholder>
          <w:comboBox>
            <w:listItem w:value="Choisissez un élément."/>
            <w:listItem w:displayText="marché « forfaitaire » traité à prix forfaitaires au sens de l’article R. 2112-6-2° du code de la commande publique" w:value="marché « forfaitaire » traité à prix forfaitaires au sens de l’article R. 2112-6-2° du code de la commande publique"/>
            <w:listItem w:displayText="marché « usuel » traité à prix unitaires au sens de l’article R. 2112-6-1° du code de la commande publique" w:value="marché « usuel » traité à prix unitaires au sens de l’article R. 2112-6-1° du code de la commande publique"/>
            <w:listItem w:displayText="accord-cadre à bons de commande au sens de l'article R. 2162-2 alinéa 2 du code de la commande publique" w:value="accord-cadre à bons de commande au sens de l'article R. 2162-2 alinéa 2 du code de la commande publique"/>
            <w:listItem w:displayText="accord-cadre à marchés subséquents au sens de l'article R. 2162-2 alinéa 1 du code de la commande publique" w:value="accord-cadre à marchés subséquents au sens de l'article R. 2162-2 alinéa 1 du code de la commande publique"/>
          </w:comboBox>
        </w:sdtPr>
        <w:sdtEndPr/>
        <w:sdtContent>
          <w:r w:rsidR="000E6F68" w:rsidRPr="00480035" w:rsidDel="00CE1654">
            <w:rPr>
              <w:rFonts w:cstheme="majorHAnsi"/>
              <w:b/>
              <w:szCs w:val="23"/>
            </w:rPr>
            <w:t>accord-cadre à bons de commande au sens de l'article R. 2162-2 alinéa 2 du code de la commande publique</w:t>
          </w:r>
          <w:r w:rsidR="00CE1654">
            <w:rPr>
              <w:rFonts w:cstheme="majorHAnsi"/>
              <w:b/>
              <w:szCs w:val="23"/>
            </w:rPr>
            <w:t xml:space="preserve"> </w:t>
          </w:r>
        </w:sdtContent>
      </w:sdt>
      <w:r w:rsidR="00A0557E" w:rsidRPr="00480035">
        <w:rPr>
          <w:rFonts w:cstheme="majorHAnsi"/>
          <w:szCs w:val="23"/>
        </w:rPr>
        <w:t>.</w:t>
      </w:r>
    </w:p>
    <w:p w14:paraId="281D82F7" w14:textId="6D25D033" w:rsidR="00A056EA" w:rsidRPr="00480035" w:rsidRDefault="00A056EA" w:rsidP="00B33D39">
      <w:pPr>
        <w:rPr>
          <w:rFonts w:cstheme="majorHAnsi"/>
          <w:szCs w:val="23"/>
        </w:rPr>
      </w:pPr>
    </w:p>
    <w:p w14:paraId="249E847C" w14:textId="132CCDE0" w:rsidR="00757D59" w:rsidRPr="00480035" w:rsidRDefault="00757D59" w:rsidP="00757D59">
      <w:pPr>
        <w:rPr>
          <w:rFonts w:cstheme="majorHAnsi"/>
          <w:b/>
          <w:szCs w:val="23"/>
        </w:rPr>
      </w:pPr>
      <w:r w:rsidRPr="00480035">
        <w:rPr>
          <w:rFonts w:cstheme="majorHAnsi"/>
          <w:szCs w:val="23"/>
        </w:rPr>
        <w:t xml:space="preserve">Cet accord-cadre est conclu avec </w:t>
      </w:r>
      <w:r w:rsidRPr="00480035">
        <w:rPr>
          <w:rFonts w:cstheme="majorHAnsi"/>
          <w:b/>
          <w:szCs w:val="23"/>
        </w:rPr>
        <w:t xml:space="preserve">le seul </w:t>
      </w:r>
      <w:r w:rsidR="00F31184" w:rsidRPr="00480035">
        <w:rPr>
          <w:rFonts w:cstheme="majorHAnsi"/>
          <w:b/>
          <w:szCs w:val="23"/>
        </w:rPr>
        <w:t>Prestataire</w:t>
      </w:r>
      <w:r w:rsidRPr="00480035">
        <w:rPr>
          <w:rFonts w:cstheme="majorHAnsi"/>
          <w:b/>
          <w:szCs w:val="23"/>
        </w:rPr>
        <w:t xml:space="preserve"> </w:t>
      </w:r>
      <w:r w:rsidRPr="00480035">
        <w:rPr>
          <w:rFonts w:cstheme="majorHAnsi"/>
          <w:szCs w:val="23"/>
        </w:rPr>
        <w:t xml:space="preserve">présenté à l’article </w:t>
      </w:r>
      <w:r w:rsidR="001A46CC" w:rsidRPr="00480035">
        <w:rPr>
          <w:rFonts w:cstheme="majorHAnsi"/>
          <w:b/>
          <w:szCs w:val="23"/>
        </w:rPr>
        <w:fldChar w:fldCharType="begin"/>
      </w:r>
      <w:r w:rsidR="001A46CC" w:rsidRPr="00480035">
        <w:rPr>
          <w:rFonts w:cstheme="majorHAnsi"/>
          <w:b/>
          <w:szCs w:val="23"/>
        </w:rPr>
        <w:instrText xml:space="preserve"> REF _Ref180755021 \n \h  \* MERGEFORMAT </w:instrText>
      </w:r>
      <w:r w:rsidR="001A46CC" w:rsidRPr="00480035">
        <w:rPr>
          <w:rFonts w:cstheme="majorHAnsi"/>
          <w:b/>
          <w:szCs w:val="23"/>
        </w:rPr>
      </w:r>
      <w:r w:rsidR="001A46CC" w:rsidRPr="00480035">
        <w:rPr>
          <w:rFonts w:cstheme="majorHAnsi"/>
          <w:b/>
          <w:szCs w:val="23"/>
        </w:rPr>
        <w:fldChar w:fldCharType="separate"/>
      </w:r>
      <w:r w:rsidR="0080746B">
        <w:rPr>
          <w:rFonts w:cstheme="majorHAnsi"/>
          <w:b/>
          <w:szCs w:val="23"/>
        </w:rPr>
        <w:t>1.2</w:t>
      </w:r>
      <w:r w:rsidR="001A46CC" w:rsidRPr="00480035">
        <w:rPr>
          <w:rFonts w:cstheme="majorHAnsi"/>
          <w:b/>
          <w:szCs w:val="23"/>
        </w:rPr>
        <w:fldChar w:fldCharType="end"/>
      </w:r>
      <w:r w:rsidR="00CD33F2" w:rsidRPr="00480035">
        <w:rPr>
          <w:rFonts w:cstheme="majorHAnsi"/>
          <w:b/>
          <w:szCs w:val="23"/>
        </w:rPr>
        <w:t xml:space="preserve"> </w:t>
      </w:r>
      <w:r w:rsidR="00CD33F2" w:rsidRPr="00480035">
        <w:rPr>
          <w:rFonts w:cstheme="majorHAnsi"/>
          <w:szCs w:val="23"/>
        </w:rPr>
        <w:t>du présent document</w:t>
      </w:r>
      <w:r w:rsidR="003537E7" w:rsidRPr="00480035">
        <w:rPr>
          <w:rFonts w:cstheme="majorHAnsi"/>
          <w:b/>
          <w:szCs w:val="23"/>
        </w:rPr>
        <w:t>.</w:t>
      </w:r>
    </w:p>
    <w:p w14:paraId="22127106" w14:textId="0488A68F" w:rsidR="006B20B9" w:rsidRPr="00480035" w:rsidRDefault="006B20B9" w:rsidP="00B33D39">
      <w:pPr>
        <w:rPr>
          <w:rFonts w:cstheme="majorHAnsi"/>
          <w:szCs w:val="23"/>
        </w:rPr>
      </w:pPr>
    </w:p>
    <w:p w14:paraId="29C61C62" w14:textId="6FEA4B39" w:rsidR="000E6F68" w:rsidRPr="00480035" w:rsidRDefault="000E6F68" w:rsidP="000E6F68">
      <w:pPr>
        <w:rPr>
          <w:rFonts w:cstheme="majorHAnsi"/>
          <w:szCs w:val="23"/>
        </w:rPr>
      </w:pPr>
      <w:r w:rsidRPr="00480035">
        <w:rPr>
          <w:rFonts w:cstheme="majorHAnsi"/>
          <w:szCs w:val="23"/>
        </w:rPr>
        <w:t xml:space="preserve">Les pièces constitutives de l’accord-cadre mentionnées à l’article </w:t>
      </w:r>
      <w:r w:rsidRPr="00480035">
        <w:rPr>
          <w:rFonts w:cstheme="majorHAnsi"/>
          <w:b/>
          <w:szCs w:val="23"/>
        </w:rPr>
        <w:fldChar w:fldCharType="begin"/>
      </w:r>
      <w:r w:rsidRPr="00480035">
        <w:rPr>
          <w:rFonts w:cstheme="majorHAnsi"/>
          <w:b/>
          <w:szCs w:val="23"/>
        </w:rPr>
        <w:instrText xml:space="preserve"> REF  _Ref145680988 \h \r \t  \* MERGEFORMAT </w:instrText>
      </w:r>
      <w:r w:rsidRPr="00480035">
        <w:rPr>
          <w:rFonts w:cstheme="majorHAnsi"/>
          <w:b/>
          <w:szCs w:val="23"/>
        </w:rPr>
      </w:r>
      <w:r w:rsidRPr="00480035">
        <w:rPr>
          <w:rFonts w:cstheme="majorHAnsi"/>
          <w:b/>
          <w:szCs w:val="23"/>
        </w:rPr>
        <w:fldChar w:fldCharType="separate"/>
      </w:r>
      <w:r w:rsidR="0080746B">
        <w:rPr>
          <w:rFonts w:cstheme="majorHAnsi"/>
          <w:b/>
          <w:szCs w:val="23"/>
        </w:rPr>
        <w:t>6</w:t>
      </w:r>
      <w:r w:rsidRPr="00480035">
        <w:rPr>
          <w:rFonts w:cstheme="majorHAnsi"/>
          <w:b/>
          <w:szCs w:val="23"/>
        </w:rPr>
        <w:fldChar w:fldCharType="end"/>
      </w:r>
      <w:r w:rsidRPr="00480035">
        <w:rPr>
          <w:rFonts w:cstheme="majorHAnsi"/>
          <w:szCs w:val="23"/>
        </w:rPr>
        <w:t xml:space="preserve"> fixent l’ensemble des stipulations contractuelles.</w:t>
      </w:r>
    </w:p>
    <w:p w14:paraId="303B9A51" w14:textId="77777777" w:rsidR="000E6F68" w:rsidRPr="00480035" w:rsidRDefault="000E6F68" w:rsidP="000E6F68">
      <w:pPr>
        <w:rPr>
          <w:rFonts w:cstheme="majorHAnsi"/>
          <w:szCs w:val="23"/>
        </w:rPr>
      </w:pPr>
    </w:p>
    <w:p w14:paraId="71589B24" w14:textId="36720F08" w:rsidR="00757D59" w:rsidRPr="00480035" w:rsidRDefault="000E6F68" w:rsidP="000E6F68">
      <w:pPr>
        <w:rPr>
          <w:rFonts w:cstheme="majorHAnsi"/>
          <w:szCs w:val="23"/>
        </w:rPr>
      </w:pPr>
      <w:r w:rsidRPr="00480035">
        <w:rPr>
          <w:rFonts w:cstheme="majorHAnsi"/>
          <w:szCs w:val="23"/>
        </w:rPr>
        <w:t xml:space="preserve">Quant à eux, les bons de commande émis par </w:t>
      </w:r>
      <w:r w:rsidR="00FB6F2C" w:rsidRPr="00480035">
        <w:rPr>
          <w:rFonts w:cstheme="majorHAnsi"/>
          <w:szCs w:val="23"/>
        </w:rPr>
        <w:t xml:space="preserve">les </w:t>
      </w:r>
      <w:r w:rsidR="00CD58A9" w:rsidRPr="00480035">
        <w:rPr>
          <w:rFonts w:cstheme="majorHAnsi"/>
          <w:b/>
          <w:szCs w:val="23"/>
        </w:rPr>
        <w:t xml:space="preserve">Organismes </w:t>
      </w:r>
      <w:r w:rsidR="00FB6F2C" w:rsidRPr="00480035">
        <w:rPr>
          <w:rFonts w:cstheme="majorHAnsi"/>
          <w:b/>
          <w:szCs w:val="23"/>
        </w:rPr>
        <w:t>bénéficiaires</w:t>
      </w:r>
      <w:r w:rsidRPr="00480035">
        <w:rPr>
          <w:rFonts w:cstheme="majorHAnsi"/>
          <w:szCs w:val="23"/>
        </w:rPr>
        <w:t xml:space="preserve"> précisent la quantité et la nature de la prestation à exécuter et le cas échéant, la </w:t>
      </w:r>
      <w:r w:rsidR="00270579" w:rsidRPr="00480035">
        <w:rPr>
          <w:rFonts w:cstheme="majorHAnsi"/>
          <w:szCs w:val="23"/>
        </w:rPr>
        <w:t xml:space="preserve">durée et </w:t>
      </w:r>
      <w:r w:rsidRPr="00480035">
        <w:rPr>
          <w:rFonts w:cstheme="majorHAnsi"/>
          <w:szCs w:val="23"/>
        </w:rPr>
        <w:t>lieu d’exécution de la prestation.</w:t>
      </w:r>
    </w:p>
    <w:p w14:paraId="3E4536A9" w14:textId="77777777" w:rsidR="000E6F68" w:rsidRPr="00480035" w:rsidRDefault="000E6F68" w:rsidP="000E6F68">
      <w:pPr>
        <w:rPr>
          <w:rFonts w:cstheme="majorHAnsi"/>
          <w:szCs w:val="23"/>
        </w:rPr>
      </w:pPr>
    </w:p>
    <w:p w14:paraId="1AA4A048" w14:textId="77777777" w:rsidR="00480035" w:rsidRPr="00480035" w:rsidRDefault="00480035">
      <w:pPr>
        <w:spacing w:after="160" w:line="259" w:lineRule="auto"/>
        <w:contextualSpacing w:val="0"/>
        <w:jc w:val="left"/>
        <w:rPr>
          <w:rFonts w:eastAsiaTheme="majorEastAsia" w:cstheme="majorHAnsi"/>
          <w:b/>
          <w:color w:val="FFFFFF" w:themeColor="background1"/>
          <w:szCs w:val="23"/>
        </w:rPr>
      </w:pPr>
      <w:bookmarkStart w:id="19" w:name="_Toc146530227"/>
      <w:bookmarkStart w:id="20" w:name="_Ref147309102"/>
      <w:r w:rsidRPr="00480035">
        <w:rPr>
          <w:rFonts w:cstheme="majorHAnsi"/>
          <w:szCs w:val="23"/>
        </w:rPr>
        <w:br w:type="page"/>
      </w:r>
    </w:p>
    <w:p w14:paraId="07AF1CF2" w14:textId="056F51E0" w:rsidR="00320C00" w:rsidRPr="00480035" w:rsidRDefault="00320C00" w:rsidP="005F2D16">
      <w:pPr>
        <w:pStyle w:val="Titre1"/>
        <w:rPr>
          <w:szCs w:val="23"/>
        </w:rPr>
      </w:pPr>
      <w:r w:rsidRPr="00480035">
        <w:rPr>
          <w:szCs w:val="23"/>
        </w:rPr>
        <w:t xml:space="preserve">DUREE </w:t>
      </w:r>
      <w:bookmarkEnd w:id="19"/>
      <w:bookmarkEnd w:id="20"/>
      <w:r w:rsidR="003537E7" w:rsidRPr="00480035">
        <w:rPr>
          <w:szCs w:val="23"/>
        </w:rPr>
        <w:t>DE L’ACCORD-CADRE</w:t>
      </w:r>
    </w:p>
    <w:p w14:paraId="5F0A2402" w14:textId="0AC23D1A" w:rsidR="004156B4" w:rsidRPr="00480035" w:rsidRDefault="004156B4" w:rsidP="00320C00">
      <w:pPr>
        <w:rPr>
          <w:rFonts w:cstheme="majorHAnsi"/>
          <w:szCs w:val="23"/>
        </w:rPr>
      </w:pPr>
    </w:p>
    <w:p w14:paraId="4EF5F4A3" w14:textId="6214BF9A" w:rsidR="00E73913" w:rsidRPr="00480035" w:rsidRDefault="00E73913" w:rsidP="00E73913">
      <w:pPr>
        <w:rPr>
          <w:rFonts w:cstheme="majorHAnsi"/>
          <w:szCs w:val="23"/>
        </w:rPr>
      </w:pPr>
      <w:r w:rsidRPr="00480035">
        <w:rPr>
          <w:rFonts w:cstheme="majorHAnsi"/>
          <w:szCs w:val="23"/>
        </w:rPr>
        <w:t>L’accord-cadre</w:t>
      </w:r>
      <w:r w:rsidR="00E320A2" w:rsidRPr="00480035">
        <w:rPr>
          <w:rFonts w:cstheme="majorHAnsi"/>
          <w:szCs w:val="23"/>
        </w:rPr>
        <w:t xml:space="preserve"> </w:t>
      </w:r>
      <w:r w:rsidRPr="00480035">
        <w:rPr>
          <w:rFonts w:cstheme="majorHAnsi"/>
          <w:szCs w:val="23"/>
        </w:rPr>
        <w:t xml:space="preserve">est conclu pour une </w:t>
      </w:r>
      <w:r w:rsidRPr="00480035">
        <w:rPr>
          <w:rFonts w:cstheme="majorHAnsi"/>
          <w:b/>
          <w:szCs w:val="23"/>
        </w:rPr>
        <w:t>durée ferme de</w:t>
      </w:r>
      <w:r w:rsidRPr="00480035">
        <w:rPr>
          <w:rFonts w:cstheme="majorHAnsi"/>
          <w:szCs w:val="23"/>
        </w:rPr>
        <w:t xml:space="preserve"> </w:t>
      </w:r>
      <w:sdt>
        <w:sdtPr>
          <w:rPr>
            <w:rFonts w:cstheme="majorHAnsi"/>
            <w:b/>
            <w:szCs w:val="23"/>
          </w:rPr>
          <w:alias w:val="Durée du marché"/>
          <w:tag w:val="Durée du marché"/>
          <w:id w:val="-801152314"/>
          <w:comboBox>
            <w:listItem w:displayText="un (1)" w:value="un (1)"/>
            <w:listItem w:displayText="deux (2)" w:value="deux (2)"/>
            <w:listItem w:displayText="trois (3)" w:value="trois (3)"/>
            <w:listItem w:displayText="quatre (4)" w:value="quatre (4)"/>
            <w:listItem w:displayText="cinq (5)" w:value="cinq (5)"/>
            <w:listItem w:displayText="six (6)" w:value="six (6)"/>
            <w:listItem w:displayText="douze (12)" w:value="douze (12)"/>
            <w:listItem w:displayText="dix-huit (18)" w:value="dix-huit (18)"/>
            <w:listItem w:displayText="vingt-quatre (24)" w:value="vingt-quatre (24)"/>
            <w:listItem w:displayText="trente (30)" w:value="trente (30)"/>
            <w:listItem w:displayText="trente-six (36)" w:value="trente-six (36)"/>
            <w:listItem w:displayText="quarante-deux (42)" w:value="quarante-deux (42)"/>
            <w:listItem w:displayText="quarante-huit (48)" w:value="quarante-huit (48)"/>
          </w:comboBox>
        </w:sdtPr>
        <w:sdtEndPr/>
        <w:sdtContent>
          <w:r w:rsidR="000E6F68" w:rsidRPr="00480035" w:rsidDel="00CE1654">
            <w:rPr>
              <w:rFonts w:cstheme="majorHAnsi"/>
              <w:b/>
              <w:szCs w:val="23"/>
            </w:rPr>
            <w:t>quatre (4)</w:t>
          </w:r>
        </w:sdtContent>
      </w:sdt>
      <w:r w:rsidRPr="00480035">
        <w:rPr>
          <w:rFonts w:cstheme="majorHAnsi"/>
          <w:b/>
          <w:szCs w:val="23"/>
        </w:rPr>
        <w:t xml:space="preserve"> </w:t>
      </w:r>
      <w:sdt>
        <w:sdtPr>
          <w:rPr>
            <w:rFonts w:cstheme="majorHAnsi"/>
            <w:b/>
            <w:szCs w:val="23"/>
          </w:rPr>
          <w:alias w:val="Mois/année"/>
          <w:tag w:val="Mois/année"/>
          <w:id w:val="-1288661374"/>
          <w:comboBox>
            <w:listItem w:value="Choisissez un élément."/>
            <w:listItem w:displayText="mois" w:value="mois"/>
            <w:listItem w:displayText="an(s)" w:value="an(s)"/>
          </w:comboBox>
        </w:sdtPr>
        <w:sdtEndPr/>
        <w:sdtContent>
          <w:r w:rsidR="003D699A" w:rsidRPr="00480035" w:rsidDel="00CE1654">
            <w:rPr>
              <w:rFonts w:cstheme="majorHAnsi"/>
              <w:b/>
              <w:szCs w:val="23"/>
            </w:rPr>
            <w:t>an(s)</w:t>
          </w:r>
        </w:sdtContent>
      </w:sdt>
      <w:r w:rsidRPr="00480035">
        <w:rPr>
          <w:rFonts w:cstheme="majorHAnsi"/>
          <w:szCs w:val="23"/>
        </w:rPr>
        <w:t xml:space="preserve"> </w:t>
      </w:r>
      <w:r w:rsidRPr="00480035">
        <w:rPr>
          <w:rFonts w:cstheme="majorHAnsi"/>
          <w:b/>
          <w:szCs w:val="23"/>
        </w:rPr>
        <w:t>à compter de sa date de notification</w:t>
      </w:r>
      <w:r w:rsidRPr="00480035">
        <w:rPr>
          <w:rFonts w:cstheme="majorHAnsi"/>
          <w:szCs w:val="23"/>
        </w:rPr>
        <w:t>.</w:t>
      </w:r>
    </w:p>
    <w:p w14:paraId="06A9D993" w14:textId="43647A81" w:rsidR="00B95422" w:rsidRPr="00480035" w:rsidRDefault="00B95422" w:rsidP="00772DD6">
      <w:pPr>
        <w:rPr>
          <w:rFonts w:cstheme="majorHAnsi"/>
          <w:szCs w:val="23"/>
        </w:rPr>
      </w:pPr>
    </w:p>
    <w:p w14:paraId="17615F40" w14:textId="49F76380" w:rsidR="00F13470" w:rsidRPr="00480035" w:rsidRDefault="00F13470" w:rsidP="005F2D16">
      <w:pPr>
        <w:pStyle w:val="Titre1"/>
        <w:rPr>
          <w:szCs w:val="23"/>
        </w:rPr>
      </w:pPr>
      <w:bookmarkStart w:id="21" w:name="_Ref145680988"/>
      <w:bookmarkStart w:id="22" w:name="_Toc146530228"/>
      <w:bookmarkStart w:id="23" w:name="_Ref149481767"/>
      <w:bookmarkStart w:id="24" w:name="_Ref180747315"/>
      <w:r w:rsidRPr="00480035">
        <w:rPr>
          <w:szCs w:val="23"/>
        </w:rPr>
        <w:t xml:space="preserve">PIECES </w:t>
      </w:r>
      <w:bookmarkEnd w:id="21"/>
      <w:bookmarkEnd w:id="22"/>
      <w:bookmarkEnd w:id="23"/>
      <w:r w:rsidR="003537E7" w:rsidRPr="00480035">
        <w:rPr>
          <w:szCs w:val="23"/>
        </w:rPr>
        <w:t>DE L’ACCORD-CADRE</w:t>
      </w:r>
      <w:bookmarkEnd w:id="24"/>
    </w:p>
    <w:p w14:paraId="4BD4544D" w14:textId="77777777" w:rsidR="004A5BB3" w:rsidRPr="00480035" w:rsidRDefault="004A5BB3" w:rsidP="004A5BB3">
      <w:pPr>
        <w:rPr>
          <w:rFonts w:cstheme="majorHAnsi"/>
          <w:szCs w:val="23"/>
        </w:rPr>
      </w:pPr>
    </w:p>
    <w:p w14:paraId="2BB2D980" w14:textId="22867367" w:rsidR="004A5BB3" w:rsidRPr="00480035" w:rsidRDefault="005E67D4" w:rsidP="004A5BB3">
      <w:pPr>
        <w:rPr>
          <w:rFonts w:cstheme="majorHAnsi"/>
          <w:szCs w:val="23"/>
        </w:rPr>
      </w:pPr>
      <w:r w:rsidRPr="00480035">
        <w:rPr>
          <w:rFonts w:cstheme="majorHAnsi"/>
          <w:szCs w:val="23"/>
        </w:rPr>
        <w:t>Les</w:t>
      </w:r>
      <w:r w:rsidR="004A5BB3" w:rsidRPr="00480035">
        <w:rPr>
          <w:rFonts w:cstheme="majorHAnsi"/>
          <w:szCs w:val="23"/>
        </w:rPr>
        <w:t xml:space="preserve"> </w:t>
      </w:r>
      <w:r w:rsidR="004A5BB3" w:rsidRPr="00480035">
        <w:rPr>
          <w:rFonts w:cstheme="majorHAnsi"/>
          <w:b/>
          <w:szCs w:val="23"/>
        </w:rPr>
        <w:t xml:space="preserve">pièces </w:t>
      </w:r>
      <w:r w:rsidR="00F05B22" w:rsidRPr="00480035">
        <w:rPr>
          <w:rFonts w:cstheme="majorHAnsi"/>
          <w:b/>
          <w:szCs w:val="23"/>
        </w:rPr>
        <w:t>de l’accord-cadre</w:t>
      </w:r>
      <w:r w:rsidR="00E320A2" w:rsidRPr="00480035">
        <w:rPr>
          <w:rFonts w:cstheme="majorHAnsi"/>
          <w:b/>
          <w:szCs w:val="23"/>
        </w:rPr>
        <w:t xml:space="preserve"> </w:t>
      </w:r>
      <w:r w:rsidRPr="00480035">
        <w:rPr>
          <w:rFonts w:cstheme="majorHAnsi"/>
          <w:szCs w:val="23"/>
        </w:rPr>
        <w:t>sont les</w:t>
      </w:r>
      <w:r w:rsidR="004A5BB3" w:rsidRPr="00480035">
        <w:rPr>
          <w:rFonts w:cstheme="majorHAnsi"/>
          <w:szCs w:val="23"/>
        </w:rPr>
        <w:t xml:space="preserve"> suivante</w:t>
      </w:r>
      <w:r w:rsidRPr="00480035">
        <w:rPr>
          <w:rFonts w:cstheme="majorHAnsi"/>
          <w:szCs w:val="23"/>
        </w:rPr>
        <w:t>s</w:t>
      </w:r>
      <w:r w:rsidR="004A5BB3" w:rsidRPr="00480035">
        <w:rPr>
          <w:rFonts w:cstheme="majorHAnsi"/>
          <w:szCs w:val="23"/>
        </w:rPr>
        <w:t> :</w:t>
      </w:r>
    </w:p>
    <w:p w14:paraId="6E25693C" w14:textId="78133709" w:rsidR="0006611A" w:rsidRPr="00480035" w:rsidRDefault="004A5BB3" w:rsidP="0093682B">
      <w:pPr>
        <w:numPr>
          <w:ilvl w:val="0"/>
          <w:numId w:val="4"/>
        </w:numPr>
        <w:spacing w:before="120" w:after="120"/>
        <w:rPr>
          <w:rFonts w:cstheme="majorHAnsi"/>
          <w:bCs/>
          <w:szCs w:val="23"/>
        </w:rPr>
      </w:pPr>
      <w:r w:rsidRPr="00480035">
        <w:rPr>
          <w:rFonts w:cstheme="majorHAnsi"/>
          <w:bCs/>
          <w:szCs w:val="23"/>
        </w:rPr>
        <w:t>L</w:t>
      </w:r>
      <w:r w:rsidR="004B19FC" w:rsidRPr="00480035">
        <w:rPr>
          <w:rFonts w:cstheme="majorHAnsi"/>
          <w:bCs/>
          <w:szCs w:val="23"/>
        </w:rPr>
        <w:t xml:space="preserve">e présent </w:t>
      </w:r>
      <w:bookmarkStart w:id="25" w:name="Type_Document"/>
      <w:r w:rsidRPr="00480035">
        <w:rPr>
          <w:rFonts w:cstheme="majorHAnsi"/>
          <w:b/>
          <w:bCs/>
          <w:szCs w:val="23"/>
        </w:rPr>
        <w:t>Acte d’Engagement</w:t>
      </w:r>
      <w:bookmarkEnd w:id="25"/>
      <w:r w:rsidR="00E320A2" w:rsidRPr="00480035">
        <w:rPr>
          <w:rFonts w:cstheme="majorHAnsi"/>
          <w:bCs/>
          <w:szCs w:val="23"/>
        </w:rPr>
        <w:t xml:space="preserve"> </w:t>
      </w:r>
      <w:r w:rsidR="007F68BB" w:rsidRPr="00480035">
        <w:rPr>
          <w:rFonts w:cstheme="majorHAnsi"/>
          <w:bCs/>
          <w:szCs w:val="23"/>
        </w:rPr>
        <w:t xml:space="preserve">(dénommé </w:t>
      </w:r>
      <w:r w:rsidRPr="00480035">
        <w:rPr>
          <w:rFonts w:cstheme="majorHAnsi"/>
          <w:b/>
          <w:bCs/>
          <w:szCs w:val="23"/>
        </w:rPr>
        <w:t>AE</w:t>
      </w:r>
      <w:r w:rsidRPr="00480035">
        <w:rPr>
          <w:rFonts w:cstheme="majorHAnsi"/>
          <w:bCs/>
          <w:szCs w:val="23"/>
        </w:rPr>
        <w:t>)</w:t>
      </w:r>
      <w:r w:rsidR="00E320A2" w:rsidRPr="00480035">
        <w:rPr>
          <w:rFonts w:cstheme="majorHAnsi"/>
          <w:bCs/>
          <w:szCs w:val="23"/>
        </w:rPr>
        <w:t xml:space="preserve"> </w:t>
      </w:r>
      <w:r w:rsidR="00B42287" w:rsidRPr="00480035">
        <w:rPr>
          <w:rFonts w:cstheme="majorHAnsi"/>
          <w:bCs/>
          <w:szCs w:val="23"/>
        </w:rPr>
        <w:t xml:space="preserve">et son annexe </w:t>
      </w:r>
      <w:r w:rsidRPr="00480035">
        <w:rPr>
          <w:rFonts w:cstheme="majorHAnsi"/>
          <w:bCs/>
          <w:szCs w:val="23"/>
        </w:rPr>
        <w:t>;</w:t>
      </w:r>
    </w:p>
    <w:p w14:paraId="362725F9" w14:textId="053D34C5" w:rsidR="00804000" w:rsidRPr="00480035" w:rsidRDefault="00804000" w:rsidP="0093682B">
      <w:pPr>
        <w:numPr>
          <w:ilvl w:val="0"/>
          <w:numId w:val="4"/>
        </w:numPr>
        <w:spacing w:before="120" w:after="120"/>
        <w:rPr>
          <w:rFonts w:cstheme="majorHAnsi"/>
          <w:bCs/>
          <w:szCs w:val="23"/>
        </w:rPr>
      </w:pPr>
      <w:r w:rsidRPr="00480035">
        <w:rPr>
          <w:rFonts w:cstheme="majorHAnsi"/>
          <w:bCs/>
          <w:szCs w:val="23"/>
        </w:rPr>
        <w:t>L</w:t>
      </w:r>
      <w:r w:rsidR="000E6F68" w:rsidRPr="00480035">
        <w:rPr>
          <w:rFonts w:cstheme="majorHAnsi"/>
          <w:bCs/>
          <w:szCs w:val="23"/>
        </w:rPr>
        <w:t>e</w:t>
      </w:r>
      <w:r w:rsidRPr="00480035">
        <w:rPr>
          <w:rFonts w:cstheme="majorHAnsi"/>
          <w:bCs/>
          <w:szCs w:val="23"/>
        </w:rPr>
        <w:t xml:space="preserve"> </w:t>
      </w:r>
      <w:r w:rsidR="000E6F68" w:rsidRPr="00480035">
        <w:rPr>
          <w:rFonts w:cstheme="majorHAnsi"/>
          <w:b/>
          <w:bCs/>
          <w:szCs w:val="23"/>
        </w:rPr>
        <w:t>Bordereau des Prix Unitaires</w:t>
      </w:r>
      <w:r w:rsidR="008D4319" w:rsidRPr="00480035">
        <w:rPr>
          <w:rFonts w:cstheme="majorHAnsi"/>
          <w:bCs/>
          <w:szCs w:val="23"/>
        </w:rPr>
        <w:t> </w:t>
      </w:r>
      <w:r w:rsidR="00E320A2" w:rsidRPr="00480035">
        <w:rPr>
          <w:rFonts w:cstheme="majorHAnsi"/>
          <w:bCs/>
          <w:szCs w:val="23"/>
        </w:rPr>
        <w:t xml:space="preserve">(dénommée </w:t>
      </w:r>
      <w:r w:rsidR="000E6F68" w:rsidRPr="00480035">
        <w:rPr>
          <w:rFonts w:cstheme="majorHAnsi"/>
          <w:b/>
          <w:bCs/>
          <w:szCs w:val="23"/>
        </w:rPr>
        <w:t>BPU</w:t>
      </w:r>
      <w:r w:rsidR="00E320A2" w:rsidRPr="00480035">
        <w:rPr>
          <w:rFonts w:cstheme="majorHAnsi"/>
          <w:bCs/>
          <w:szCs w:val="23"/>
        </w:rPr>
        <w:t xml:space="preserve">) </w:t>
      </w:r>
      <w:r w:rsidRPr="00480035">
        <w:rPr>
          <w:rFonts w:cstheme="majorHAnsi"/>
          <w:bCs/>
          <w:szCs w:val="23"/>
        </w:rPr>
        <w:t>;</w:t>
      </w:r>
    </w:p>
    <w:p w14:paraId="33BA73C7" w14:textId="6FE43FF1" w:rsidR="00E87682" w:rsidRPr="00480035" w:rsidRDefault="000F5BF8" w:rsidP="0093682B">
      <w:pPr>
        <w:numPr>
          <w:ilvl w:val="0"/>
          <w:numId w:val="4"/>
        </w:numPr>
        <w:spacing w:before="120" w:after="120"/>
        <w:rPr>
          <w:rFonts w:cstheme="majorHAnsi"/>
          <w:bCs/>
          <w:szCs w:val="23"/>
        </w:rPr>
      </w:pPr>
      <w:r w:rsidRPr="00480035">
        <w:rPr>
          <w:rFonts w:cstheme="majorHAnsi"/>
          <w:bCs/>
          <w:szCs w:val="23"/>
        </w:rPr>
        <w:t xml:space="preserve">Les </w:t>
      </w:r>
      <w:r w:rsidRPr="00480035">
        <w:rPr>
          <w:rFonts w:cstheme="majorHAnsi"/>
          <w:b/>
          <w:bCs/>
          <w:szCs w:val="23"/>
        </w:rPr>
        <w:t>Conditions</w:t>
      </w:r>
      <w:r w:rsidR="00804000" w:rsidRPr="00480035">
        <w:rPr>
          <w:rFonts w:cstheme="majorHAnsi"/>
          <w:b/>
          <w:bCs/>
          <w:szCs w:val="23"/>
        </w:rPr>
        <w:t xml:space="preserve"> Administratives Particulières</w:t>
      </w:r>
      <w:r w:rsidR="00804000" w:rsidRPr="00480035">
        <w:rPr>
          <w:rFonts w:cstheme="majorHAnsi"/>
          <w:bCs/>
          <w:szCs w:val="23"/>
        </w:rPr>
        <w:t xml:space="preserve"> (dénommé </w:t>
      </w:r>
      <w:r w:rsidRPr="00480035">
        <w:rPr>
          <w:rFonts w:cstheme="majorHAnsi"/>
          <w:b/>
          <w:bCs/>
          <w:szCs w:val="23"/>
        </w:rPr>
        <w:t>C</w:t>
      </w:r>
      <w:r w:rsidR="00804000" w:rsidRPr="00480035">
        <w:rPr>
          <w:rFonts w:cstheme="majorHAnsi"/>
          <w:b/>
          <w:bCs/>
          <w:szCs w:val="23"/>
        </w:rPr>
        <w:t>AP</w:t>
      </w:r>
      <w:r w:rsidR="00804000" w:rsidRPr="00480035">
        <w:rPr>
          <w:rFonts w:cstheme="majorHAnsi"/>
          <w:bCs/>
          <w:szCs w:val="23"/>
        </w:rPr>
        <w:t>)</w:t>
      </w:r>
      <w:r w:rsidR="00E73913" w:rsidRPr="00480035">
        <w:rPr>
          <w:rFonts w:cstheme="majorHAnsi"/>
          <w:bCs/>
          <w:szCs w:val="23"/>
        </w:rPr>
        <w:t xml:space="preserve"> </w:t>
      </w:r>
      <w:r w:rsidR="00E87682" w:rsidRPr="00480035">
        <w:rPr>
          <w:rFonts w:cstheme="majorHAnsi"/>
          <w:bCs/>
          <w:szCs w:val="23"/>
        </w:rPr>
        <w:t>;</w:t>
      </w:r>
    </w:p>
    <w:p w14:paraId="2716A0C3" w14:textId="73CB8FAF" w:rsidR="005E67D4" w:rsidRPr="00480035" w:rsidRDefault="005E67D4" w:rsidP="0093682B">
      <w:pPr>
        <w:numPr>
          <w:ilvl w:val="0"/>
          <w:numId w:val="4"/>
        </w:numPr>
        <w:spacing w:before="120" w:after="120"/>
        <w:rPr>
          <w:rFonts w:cstheme="majorHAnsi"/>
          <w:bCs/>
          <w:szCs w:val="23"/>
        </w:rPr>
      </w:pPr>
      <w:r w:rsidRPr="00480035">
        <w:rPr>
          <w:rFonts w:cstheme="majorHAnsi"/>
          <w:szCs w:val="23"/>
        </w:rPr>
        <w:t>Le</w:t>
      </w:r>
      <w:r w:rsidR="000F5BF8" w:rsidRPr="00480035">
        <w:rPr>
          <w:rFonts w:cstheme="majorHAnsi"/>
          <w:szCs w:val="23"/>
        </w:rPr>
        <w:t>s</w:t>
      </w:r>
      <w:r w:rsidRPr="00480035">
        <w:rPr>
          <w:rFonts w:cstheme="majorHAnsi"/>
          <w:szCs w:val="23"/>
        </w:rPr>
        <w:t xml:space="preserve"> </w:t>
      </w:r>
      <w:r w:rsidR="000F5BF8" w:rsidRPr="00480035">
        <w:rPr>
          <w:rFonts w:cstheme="majorHAnsi"/>
          <w:b/>
          <w:szCs w:val="23"/>
        </w:rPr>
        <w:t>Conditions</w:t>
      </w:r>
      <w:r w:rsidRPr="00480035">
        <w:rPr>
          <w:rFonts w:cstheme="majorHAnsi"/>
          <w:b/>
          <w:szCs w:val="23"/>
        </w:rPr>
        <w:t xml:space="preserve"> Techniques Particulières</w:t>
      </w:r>
      <w:r w:rsidRPr="00480035">
        <w:rPr>
          <w:rFonts w:cstheme="majorHAnsi"/>
          <w:szCs w:val="23"/>
        </w:rPr>
        <w:t xml:space="preserve"> (dénommé </w:t>
      </w:r>
      <w:r w:rsidR="000F5BF8" w:rsidRPr="00480035">
        <w:rPr>
          <w:rFonts w:cstheme="majorHAnsi"/>
          <w:b/>
          <w:szCs w:val="23"/>
        </w:rPr>
        <w:t>C</w:t>
      </w:r>
      <w:r w:rsidRPr="00480035">
        <w:rPr>
          <w:rFonts w:cstheme="majorHAnsi"/>
          <w:b/>
          <w:szCs w:val="23"/>
        </w:rPr>
        <w:t>TP</w:t>
      </w:r>
      <w:r w:rsidRPr="00480035">
        <w:rPr>
          <w:rFonts w:cstheme="majorHAnsi"/>
          <w:szCs w:val="23"/>
        </w:rPr>
        <w:t>) et ses annexes ;</w:t>
      </w:r>
    </w:p>
    <w:p w14:paraId="163FD09F" w14:textId="45DC8E91" w:rsidR="000F5BF8" w:rsidRPr="00480035" w:rsidRDefault="000F5BF8" w:rsidP="0093682B">
      <w:pPr>
        <w:numPr>
          <w:ilvl w:val="0"/>
          <w:numId w:val="4"/>
        </w:numPr>
        <w:spacing w:before="120" w:after="120"/>
        <w:rPr>
          <w:rFonts w:cstheme="majorHAnsi"/>
          <w:bCs/>
          <w:szCs w:val="23"/>
        </w:rPr>
      </w:pPr>
      <w:r w:rsidRPr="00480035">
        <w:rPr>
          <w:rFonts w:cstheme="majorHAnsi"/>
          <w:bCs/>
          <w:szCs w:val="23"/>
        </w:rPr>
        <w:t xml:space="preserve">Les </w:t>
      </w:r>
      <w:r w:rsidRPr="00480035">
        <w:rPr>
          <w:rFonts w:cstheme="majorHAnsi"/>
          <w:b/>
          <w:bCs/>
          <w:szCs w:val="23"/>
        </w:rPr>
        <w:t>Conditions Générales</w:t>
      </w:r>
      <w:r w:rsidRPr="00480035">
        <w:rPr>
          <w:rFonts w:cstheme="majorHAnsi"/>
          <w:bCs/>
          <w:szCs w:val="23"/>
        </w:rPr>
        <w:t xml:space="preserve"> et ses annexes ;</w:t>
      </w:r>
    </w:p>
    <w:p w14:paraId="0FD29AE4" w14:textId="5A6B375E" w:rsidR="00270579" w:rsidRPr="00480035" w:rsidRDefault="00270579" w:rsidP="0093682B">
      <w:pPr>
        <w:numPr>
          <w:ilvl w:val="0"/>
          <w:numId w:val="4"/>
        </w:numPr>
        <w:spacing w:before="120" w:after="120"/>
        <w:rPr>
          <w:rFonts w:cstheme="majorHAnsi"/>
          <w:bCs/>
          <w:szCs w:val="23"/>
        </w:rPr>
      </w:pPr>
      <w:r w:rsidRPr="00480035">
        <w:rPr>
          <w:rFonts w:cstheme="majorHAnsi"/>
          <w:szCs w:val="23"/>
        </w:rPr>
        <w:t xml:space="preserve">Le </w:t>
      </w:r>
      <w:r w:rsidRPr="00480035">
        <w:rPr>
          <w:rFonts w:cstheme="majorHAnsi"/>
          <w:b/>
          <w:szCs w:val="23"/>
        </w:rPr>
        <w:t>Plan d’Assurance Sécurité</w:t>
      </w:r>
      <w:r w:rsidRPr="00480035">
        <w:rPr>
          <w:rFonts w:cstheme="majorHAnsi"/>
          <w:szCs w:val="23"/>
        </w:rPr>
        <w:t xml:space="preserve"> (dénommé </w:t>
      </w:r>
      <w:r w:rsidRPr="00480035">
        <w:rPr>
          <w:rFonts w:cstheme="majorHAnsi"/>
          <w:b/>
          <w:szCs w:val="23"/>
        </w:rPr>
        <w:t>PAS</w:t>
      </w:r>
      <w:r w:rsidRPr="00480035">
        <w:rPr>
          <w:rFonts w:cstheme="majorHAnsi"/>
          <w:szCs w:val="23"/>
        </w:rPr>
        <w:t>) ;</w:t>
      </w:r>
    </w:p>
    <w:p w14:paraId="5E380A15" w14:textId="1136D942" w:rsidR="00270579" w:rsidRPr="00480035" w:rsidRDefault="001C620B" w:rsidP="0093682B">
      <w:pPr>
        <w:numPr>
          <w:ilvl w:val="0"/>
          <w:numId w:val="4"/>
        </w:numPr>
        <w:spacing w:before="120" w:after="120"/>
        <w:rPr>
          <w:rFonts w:cstheme="majorHAnsi"/>
          <w:bCs/>
          <w:szCs w:val="23"/>
        </w:rPr>
      </w:pPr>
      <w:r w:rsidRPr="00480035">
        <w:rPr>
          <w:rFonts w:cstheme="majorHAnsi"/>
          <w:bCs/>
          <w:szCs w:val="23"/>
        </w:rPr>
        <w:t xml:space="preserve">Le </w:t>
      </w:r>
      <w:r w:rsidRPr="00480035">
        <w:rPr>
          <w:rFonts w:cstheme="majorHAnsi"/>
          <w:b/>
          <w:bCs/>
          <w:szCs w:val="23"/>
        </w:rPr>
        <w:t>Dossier d’Expertise Technique</w:t>
      </w:r>
      <w:r w:rsidRPr="00480035">
        <w:rPr>
          <w:rFonts w:cstheme="majorHAnsi"/>
          <w:bCs/>
          <w:szCs w:val="23"/>
        </w:rPr>
        <w:t xml:space="preserve"> (dénommé </w:t>
      </w:r>
      <w:r w:rsidRPr="00480035">
        <w:rPr>
          <w:rFonts w:cstheme="majorHAnsi"/>
          <w:b/>
          <w:bCs/>
          <w:szCs w:val="23"/>
        </w:rPr>
        <w:t>DET</w:t>
      </w:r>
      <w:r w:rsidRPr="00480035">
        <w:rPr>
          <w:rFonts w:cstheme="majorHAnsi"/>
          <w:bCs/>
          <w:szCs w:val="23"/>
        </w:rPr>
        <w:t>) ;</w:t>
      </w:r>
    </w:p>
    <w:p w14:paraId="3916AA94" w14:textId="5939D052" w:rsidR="00804000" w:rsidRPr="00480035" w:rsidRDefault="00804000" w:rsidP="0093682B">
      <w:pPr>
        <w:numPr>
          <w:ilvl w:val="0"/>
          <w:numId w:val="4"/>
        </w:numPr>
        <w:spacing w:before="120" w:after="120"/>
        <w:rPr>
          <w:rFonts w:cstheme="majorHAnsi"/>
          <w:bCs/>
          <w:szCs w:val="23"/>
        </w:rPr>
      </w:pPr>
      <w:r w:rsidRPr="00480035">
        <w:rPr>
          <w:rFonts w:cstheme="majorHAnsi"/>
          <w:szCs w:val="23"/>
        </w:rPr>
        <w:t>L’</w:t>
      </w:r>
      <w:r w:rsidR="00683505" w:rsidRPr="00480035">
        <w:rPr>
          <w:rFonts w:cstheme="majorHAnsi"/>
          <w:b/>
          <w:szCs w:val="23"/>
        </w:rPr>
        <w:t>Offre</w:t>
      </w:r>
      <w:r w:rsidRPr="00480035">
        <w:rPr>
          <w:rFonts w:cstheme="majorHAnsi"/>
          <w:b/>
          <w:szCs w:val="23"/>
        </w:rPr>
        <w:t xml:space="preserve"> </w:t>
      </w:r>
      <w:r w:rsidR="00683505" w:rsidRPr="00480035">
        <w:rPr>
          <w:rFonts w:cstheme="majorHAnsi"/>
          <w:b/>
          <w:szCs w:val="23"/>
        </w:rPr>
        <w:t xml:space="preserve">Technique </w:t>
      </w:r>
      <w:r w:rsidR="00E320A2" w:rsidRPr="00480035">
        <w:rPr>
          <w:rFonts w:cstheme="majorHAnsi"/>
          <w:szCs w:val="23"/>
        </w:rPr>
        <w:t xml:space="preserve">du </w:t>
      </w:r>
      <w:r w:rsidR="00F31184" w:rsidRPr="00480035">
        <w:rPr>
          <w:rFonts w:cstheme="majorHAnsi"/>
          <w:b/>
          <w:szCs w:val="23"/>
        </w:rPr>
        <w:t>Prestataire</w:t>
      </w:r>
      <w:r w:rsidR="00E320A2" w:rsidRPr="00480035">
        <w:rPr>
          <w:rFonts w:cstheme="majorHAnsi"/>
          <w:szCs w:val="23"/>
        </w:rPr>
        <w:t>.</w:t>
      </w:r>
    </w:p>
    <w:p w14:paraId="3D837216" w14:textId="72AC1203" w:rsidR="004B7F79" w:rsidRPr="00480035" w:rsidRDefault="004B7F79" w:rsidP="004A5BB3">
      <w:pPr>
        <w:rPr>
          <w:rFonts w:cstheme="majorHAnsi"/>
          <w:szCs w:val="23"/>
        </w:rPr>
      </w:pPr>
    </w:p>
    <w:p w14:paraId="305C58E6" w14:textId="6EF79DE3" w:rsidR="00E73913" w:rsidRPr="00480035" w:rsidRDefault="00E73913" w:rsidP="00E73913">
      <w:pPr>
        <w:rPr>
          <w:rFonts w:cstheme="majorHAnsi"/>
          <w:szCs w:val="23"/>
        </w:rPr>
      </w:pPr>
      <w:r w:rsidRPr="00480035">
        <w:rPr>
          <w:rFonts w:cstheme="majorHAnsi"/>
          <w:szCs w:val="23"/>
        </w:rPr>
        <w:t>Si une ou plusieurs des stipulations des pièces de l’accord-cadre sont tenues pour non valides ou considérées comme telles en application d'une loi, d'un règlement ou d'une décision d'une juridiction compétente, elles seront réputées non écrites et les autres stipulations demeureront en vigueur.</w:t>
      </w:r>
    </w:p>
    <w:p w14:paraId="61CB4AF7" w14:textId="57D3E3E2" w:rsidR="00E73913" w:rsidRPr="00480035" w:rsidRDefault="00E73913" w:rsidP="00E73913">
      <w:pPr>
        <w:rPr>
          <w:rFonts w:cstheme="majorHAnsi"/>
          <w:iCs/>
          <w:szCs w:val="23"/>
        </w:rPr>
      </w:pPr>
    </w:p>
    <w:tbl>
      <w:tblPr>
        <w:tblStyle w:val="Grilledutableau"/>
        <w:tblW w:w="0" w:type="auto"/>
        <w:tblLook w:val="04A0" w:firstRow="1" w:lastRow="0" w:firstColumn="1" w:lastColumn="0" w:noHBand="0" w:noVBand="1"/>
      </w:tblPr>
      <w:tblGrid>
        <w:gridCol w:w="9060"/>
      </w:tblGrid>
      <w:tr w:rsidR="009C7983" w:rsidRPr="00480035" w14:paraId="1983CEB8" w14:textId="77777777" w:rsidTr="009C7983">
        <w:tc>
          <w:tcPr>
            <w:tcW w:w="9060" w:type="dxa"/>
          </w:tcPr>
          <w:p w14:paraId="5A11D398" w14:textId="77777777" w:rsidR="009C7983" w:rsidRPr="00480035" w:rsidRDefault="009C7983" w:rsidP="00E73913">
            <w:pPr>
              <w:rPr>
                <w:rFonts w:cstheme="majorHAnsi"/>
                <w:iCs/>
                <w:szCs w:val="23"/>
              </w:rPr>
            </w:pPr>
          </w:p>
          <w:p w14:paraId="14571271" w14:textId="308E0DEB" w:rsidR="009C7983" w:rsidRPr="00480035" w:rsidRDefault="009C7983" w:rsidP="009C7983">
            <w:pPr>
              <w:rPr>
                <w:rFonts w:cstheme="majorHAnsi"/>
                <w:szCs w:val="23"/>
              </w:rPr>
            </w:pPr>
            <w:r w:rsidRPr="00480035">
              <w:rPr>
                <w:rFonts w:cstheme="majorHAnsi"/>
                <w:szCs w:val="23"/>
              </w:rPr>
              <w:t>Les pièces de l’accord-cadre ne peuvent être modifiées que par un avenant conclu dans le respect des dispositions des articles R. 2194-1 et suivants du code de la commande publique.</w:t>
            </w:r>
          </w:p>
          <w:p w14:paraId="104DF384" w14:textId="75B273CF" w:rsidR="009C7983" w:rsidRPr="00480035" w:rsidRDefault="009C7983" w:rsidP="00E73913">
            <w:pPr>
              <w:rPr>
                <w:rFonts w:cstheme="majorHAnsi"/>
                <w:iCs/>
                <w:szCs w:val="23"/>
              </w:rPr>
            </w:pPr>
          </w:p>
        </w:tc>
      </w:tr>
    </w:tbl>
    <w:p w14:paraId="6B6EB198" w14:textId="780396D1" w:rsidR="00AD3255" w:rsidRPr="00480035" w:rsidRDefault="00AD3255" w:rsidP="00E73913">
      <w:pPr>
        <w:rPr>
          <w:rFonts w:cstheme="majorHAnsi"/>
          <w:szCs w:val="23"/>
        </w:rPr>
      </w:pPr>
    </w:p>
    <w:p w14:paraId="3CBDC51D" w14:textId="00B5DDC2" w:rsidR="00BF6FFC" w:rsidRPr="00480035" w:rsidRDefault="00BF6FFC" w:rsidP="00BF6FFC">
      <w:pPr>
        <w:pStyle w:val="Titre1"/>
        <w:rPr>
          <w:szCs w:val="23"/>
        </w:rPr>
      </w:pPr>
      <w:r w:rsidRPr="00480035">
        <w:rPr>
          <w:szCs w:val="23"/>
        </w:rPr>
        <w:t>DESCRIPTION DES PRESTATIONS DE L’ACCORD-CADRE</w:t>
      </w:r>
    </w:p>
    <w:p w14:paraId="4F950CC0" w14:textId="09B6EF5F" w:rsidR="00BF6FFC" w:rsidRPr="00480035" w:rsidRDefault="00BF6FFC" w:rsidP="00E73913">
      <w:pPr>
        <w:rPr>
          <w:rFonts w:cstheme="majorHAnsi"/>
          <w:szCs w:val="23"/>
        </w:rPr>
      </w:pPr>
    </w:p>
    <w:p w14:paraId="381587F5" w14:textId="7AA4DECA" w:rsidR="00F73C1F" w:rsidRPr="00480035" w:rsidRDefault="00F73C1F" w:rsidP="00F73C1F">
      <w:pPr>
        <w:rPr>
          <w:rFonts w:cstheme="majorHAnsi"/>
          <w:szCs w:val="23"/>
        </w:rPr>
      </w:pPr>
      <w:r w:rsidRPr="00480035">
        <w:rPr>
          <w:rFonts w:cstheme="majorHAnsi"/>
          <w:szCs w:val="23"/>
        </w:rPr>
        <w:t xml:space="preserve">Le </w:t>
      </w:r>
      <w:r w:rsidR="00683505" w:rsidRPr="00480035">
        <w:rPr>
          <w:rFonts w:cstheme="majorHAnsi"/>
          <w:b/>
          <w:szCs w:val="23"/>
        </w:rPr>
        <w:fldChar w:fldCharType="begin"/>
      </w:r>
      <w:r w:rsidR="00683505" w:rsidRPr="00480035">
        <w:rPr>
          <w:rFonts w:cstheme="majorHAnsi"/>
          <w:b/>
          <w:szCs w:val="23"/>
        </w:rPr>
        <w:instrText xml:space="preserve"> REF  Objectif_Marché  \* MERGEFORMAT </w:instrText>
      </w:r>
      <w:r w:rsidR="00683505" w:rsidRPr="00480035">
        <w:rPr>
          <w:rFonts w:cstheme="majorHAnsi"/>
          <w:b/>
          <w:szCs w:val="23"/>
        </w:rPr>
        <w:fldChar w:fldCharType="separate"/>
      </w:r>
      <w:r w:rsidR="0080746B" w:rsidRPr="0080746B">
        <w:rPr>
          <w:rFonts w:cstheme="majorHAnsi"/>
          <w:b/>
          <w:szCs w:val="23"/>
        </w:rPr>
        <w:t>Service d’envoi et d’archivage de lettres recommandées</w:t>
      </w:r>
      <w:r w:rsidR="00683505" w:rsidRPr="00480035">
        <w:rPr>
          <w:rFonts w:cstheme="majorHAnsi"/>
          <w:b/>
          <w:szCs w:val="23"/>
        </w:rPr>
        <w:fldChar w:fldCharType="end"/>
      </w:r>
      <w:r w:rsidRPr="00480035">
        <w:rPr>
          <w:rFonts w:cstheme="majorHAnsi"/>
          <w:b/>
          <w:szCs w:val="23"/>
        </w:rPr>
        <w:t xml:space="preserve"> </w:t>
      </w:r>
      <w:r w:rsidRPr="00480035">
        <w:rPr>
          <w:rFonts w:cstheme="majorHAnsi"/>
          <w:bCs/>
          <w:szCs w:val="23"/>
        </w:rPr>
        <w:t xml:space="preserve">à fournir dans le cadre de l’accord-cadre </w:t>
      </w:r>
      <w:r w:rsidRPr="00480035">
        <w:rPr>
          <w:rFonts w:cstheme="majorHAnsi"/>
          <w:szCs w:val="23"/>
        </w:rPr>
        <w:t>comprend :</w:t>
      </w:r>
    </w:p>
    <w:p w14:paraId="2D0D9374" w14:textId="037E8D0A" w:rsidR="00F73C1F" w:rsidRPr="00480035" w:rsidRDefault="00F73C1F" w:rsidP="00F73C1F">
      <w:pPr>
        <w:numPr>
          <w:ilvl w:val="0"/>
          <w:numId w:val="14"/>
        </w:numPr>
        <w:contextualSpacing w:val="0"/>
        <w:jc w:val="left"/>
        <w:rPr>
          <w:rFonts w:cstheme="majorHAnsi"/>
          <w:szCs w:val="23"/>
        </w:rPr>
      </w:pPr>
      <w:r w:rsidRPr="00480035">
        <w:rPr>
          <w:rFonts w:cstheme="majorHAnsi"/>
          <w:szCs w:val="23"/>
        </w:rPr>
        <w:t xml:space="preserve">Un </w:t>
      </w:r>
      <w:bookmarkStart w:id="26" w:name="Nom_Service1"/>
      <w:r w:rsidRPr="00480035">
        <w:rPr>
          <w:rFonts w:cstheme="majorHAnsi"/>
          <w:b/>
          <w:szCs w:val="23"/>
        </w:rPr>
        <w:t>Service d’envoi et d’archivage de</w:t>
      </w:r>
      <w:r w:rsidR="00885AFF" w:rsidRPr="00480035">
        <w:rPr>
          <w:rFonts w:cstheme="majorHAnsi"/>
          <w:b/>
          <w:szCs w:val="23"/>
        </w:rPr>
        <w:t xml:space="preserve"> </w:t>
      </w:r>
      <w:r w:rsidR="00E9339A" w:rsidRPr="00480035">
        <w:rPr>
          <w:rFonts w:cstheme="majorHAnsi"/>
          <w:b/>
          <w:szCs w:val="23"/>
        </w:rPr>
        <w:t>LRAR</w:t>
      </w:r>
      <w:bookmarkEnd w:id="26"/>
      <w:r w:rsidR="00E9339A" w:rsidRPr="00480035">
        <w:rPr>
          <w:rFonts w:cstheme="majorHAnsi"/>
          <w:b/>
          <w:szCs w:val="23"/>
        </w:rPr>
        <w:t xml:space="preserve"> </w:t>
      </w:r>
      <w:r w:rsidRPr="00480035">
        <w:rPr>
          <w:rFonts w:cstheme="majorHAnsi"/>
          <w:b/>
          <w:szCs w:val="23"/>
        </w:rPr>
        <w:t>;</w:t>
      </w:r>
    </w:p>
    <w:p w14:paraId="7CDE8D9F" w14:textId="17494ADD" w:rsidR="00F73C1F" w:rsidRPr="00480035" w:rsidRDefault="00F73C1F" w:rsidP="00F73C1F">
      <w:pPr>
        <w:numPr>
          <w:ilvl w:val="0"/>
          <w:numId w:val="14"/>
        </w:numPr>
        <w:contextualSpacing w:val="0"/>
        <w:jc w:val="left"/>
        <w:rPr>
          <w:rFonts w:cstheme="majorHAnsi"/>
          <w:szCs w:val="23"/>
        </w:rPr>
      </w:pPr>
      <w:r w:rsidRPr="00480035">
        <w:rPr>
          <w:rFonts w:cstheme="majorHAnsi"/>
          <w:szCs w:val="23"/>
        </w:rPr>
        <w:t xml:space="preserve">Un </w:t>
      </w:r>
      <w:bookmarkStart w:id="27" w:name="Nom_Service2"/>
      <w:r w:rsidRPr="00480035">
        <w:rPr>
          <w:rFonts w:cstheme="majorHAnsi"/>
          <w:b/>
          <w:szCs w:val="23"/>
        </w:rPr>
        <w:t xml:space="preserve">Service d’envoi et d’archivage de </w:t>
      </w:r>
      <w:r w:rsidR="00E9339A" w:rsidRPr="00480035">
        <w:rPr>
          <w:rFonts w:cstheme="majorHAnsi"/>
          <w:b/>
          <w:szCs w:val="23"/>
        </w:rPr>
        <w:t>LRE</w:t>
      </w:r>
      <w:bookmarkEnd w:id="27"/>
      <w:r w:rsidR="00E9339A" w:rsidRPr="00480035">
        <w:rPr>
          <w:rFonts w:cstheme="majorHAnsi"/>
          <w:b/>
          <w:szCs w:val="23"/>
        </w:rPr>
        <w:t xml:space="preserve"> </w:t>
      </w:r>
      <w:r w:rsidRPr="00480035">
        <w:rPr>
          <w:rFonts w:cstheme="majorHAnsi"/>
          <w:b/>
          <w:szCs w:val="23"/>
        </w:rPr>
        <w:t>;</w:t>
      </w:r>
    </w:p>
    <w:p w14:paraId="00EC0DB8" w14:textId="77777777" w:rsidR="00F73C1F" w:rsidRPr="00480035" w:rsidRDefault="00F73C1F" w:rsidP="00F73C1F">
      <w:pPr>
        <w:numPr>
          <w:ilvl w:val="0"/>
          <w:numId w:val="14"/>
        </w:numPr>
        <w:contextualSpacing w:val="0"/>
        <w:jc w:val="left"/>
        <w:rPr>
          <w:rFonts w:cstheme="majorHAnsi"/>
          <w:szCs w:val="23"/>
        </w:rPr>
      </w:pPr>
      <w:r w:rsidRPr="00480035">
        <w:rPr>
          <w:rFonts w:cstheme="majorHAnsi"/>
          <w:szCs w:val="23"/>
        </w:rPr>
        <w:t xml:space="preserve">Un </w:t>
      </w:r>
      <w:r w:rsidRPr="00480035">
        <w:rPr>
          <w:rFonts w:cstheme="majorHAnsi"/>
          <w:b/>
          <w:szCs w:val="23"/>
        </w:rPr>
        <w:t>Service de consultation et de suivi des envois et archives</w:t>
      </w:r>
      <w:r w:rsidRPr="00480035">
        <w:rPr>
          <w:rFonts w:cstheme="majorHAnsi"/>
          <w:szCs w:val="23"/>
        </w:rPr>
        <w:t>.</w:t>
      </w:r>
    </w:p>
    <w:p w14:paraId="7AD6F02E" w14:textId="77777777" w:rsidR="00F73C1F" w:rsidRPr="00480035" w:rsidRDefault="00F73C1F" w:rsidP="00F73C1F">
      <w:pPr>
        <w:rPr>
          <w:rFonts w:cstheme="majorHAnsi"/>
          <w:szCs w:val="23"/>
        </w:rPr>
      </w:pPr>
    </w:p>
    <w:p w14:paraId="22C91897" w14:textId="7D0D1013" w:rsidR="00F73C1F" w:rsidRPr="00480035" w:rsidRDefault="00F73C1F" w:rsidP="00CD58A9">
      <w:pPr>
        <w:rPr>
          <w:rFonts w:cstheme="majorHAnsi"/>
          <w:szCs w:val="23"/>
        </w:rPr>
      </w:pPr>
      <w:r w:rsidRPr="00480035">
        <w:rPr>
          <w:rFonts w:cstheme="majorHAnsi"/>
          <w:szCs w:val="23"/>
        </w:rPr>
        <w:t>Est associé au</w:t>
      </w:r>
      <w:r w:rsidR="00885AFF" w:rsidRPr="00480035">
        <w:rPr>
          <w:rFonts w:cstheme="majorHAnsi"/>
          <w:szCs w:val="23"/>
        </w:rPr>
        <w:t xml:space="preserve"> </w:t>
      </w:r>
      <w:r w:rsidR="00885AFF" w:rsidRPr="00480035">
        <w:rPr>
          <w:rFonts w:cstheme="majorHAnsi"/>
          <w:b/>
          <w:szCs w:val="23"/>
        </w:rPr>
        <w:t>Service d’envoi et d’archivage de LRAR</w:t>
      </w:r>
      <w:r w:rsidRPr="00480035">
        <w:rPr>
          <w:rFonts w:cstheme="majorHAnsi"/>
          <w:szCs w:val="23"/>
        </w:rPr>
        <w:t xml:space="preserve">, un </w:t>
      </w:r>
      <w:r w:rsidRPr="00480035">
        <w:rPr>
          <w:rFonts w:cstheme="majorHAnsi"/>
          <w:b/>
          <w:szCs w:val="23"/>
        </w:rPr>
        <w:t>service de gestion des preuves manquantes et des réclamations.</w:t>
      </w:r>
    </w:p>
    <w:p w14:paraId="17C10BE2" w14:textId="77777777" w:rsidR="00F73C1F" w:rsidRPr="00480035" w:rsidRDefault="00F73C1F" w:rsidP="00F73C1F">
      <w:pPr>
        <w:rPr>
          <w:rFonts w:cstheme="majorHAnsi"/>
          <w:szCs w:val="23"/>
        </w:rPr>
      </w:pPr>
    </w:p>
    <w:p w14:paraId="63F1AB53" w14:textId="0E47B7B1" w:rsidR="00F73C1F" w:rsidRPr="00480035" w:rsidRDefault="00F73C1F" w:rsidP="00F73C1F">
      <w:pPr>
        <w:rPr>
          <w:rFonts w:cstheme="majorHAnsi"/>
          <w:szCs w:val="23"/>
        </w:rPr>
      </w:pPr>
      <w:r w:rsidRPr="00480035">
        <w:rPr>
          <w:rFonts w:cstheme="majorHAnsi"/>
          <w:szCs w:val="23"/>
        </w:rPr>
        <w:t xml:space="preserve">Est associé au </w:t>
      </w:r>
      <w:r w:rsidR="00885AFF" w:rsidRPr="00480035">
        <w:rPr>
          <w:rFonts w:cstheme="majorHAnsi"/>
          <w:b/>
          <w:szCs w:val="23"/>
        </w:rPr>
        <w:t>Service d’envoi et d’archivage de LRE</w:t>
      </w:r>
    </w:p>
    <w:p w14:paraId="49468145" w14:textId="77777777" w:rsidR="00F73C1F" w:rsidRPr="00480035" w:rsidRDefault="00F73C1F" w:rsidP="00F73C1F">
      <w:pPr>
        <w:pStyle w:val="Paragraphedeliste"/>
        <w:keepLines/>
        <w:numPr>
          <w:ilvl w:val="0"/>
          <w:numId w:val="14"/>
        </w:numPr>
        <w:overflowPunct/>
        <w:autoSpaceDE/>
        <w:autoSpaceDN/>
        <w:adjustRightInd/>
        <w:jc w:val="left"/>
        <w:textAlignment w:val="auto"/>
        <w:rPr>
          <w:rFonts w:asciiTheme="majorHAnsi" w:hAnsiTheme="majorHAnsi" w:cstheme="majorHAnsi"/>
          <w:szCs w:val="23"/>
        </w:rPr>
      </w:pPr>
      <w:r w:rsidRPr="00480035">
        <w:rPr>
          <w:rFonts w:asciiTheme="majorHAnsi" w:hAnsiTheme="majorHAnsi" w:cstheme="majorHAnsi"/>
          <w:szCs w:val="23"/>
        </w:rPr>
        <w:t xml:space="preserve">Un </w:t>
      </w:r>
      <w:r w:rsidRPr="00480035">
        <w:rPr>
          <w:rFonts w:asciiTheme="majorHAnsi" w:hAnsiTheme="majorHAnsi" w:cstheme="majorHAnsi"/>
          <w:b/>
          <w:szCs w:val="23"/>
        </w:rPr>
        <w:t>Service d’annuaire et de recueil de consentement ;</w:t>
      </w:r>
    </w:p>
    <w:p w14:paraId="30DA000C" w14:textId="77777777" w:rsidR="00F73C1F" w:rsidRPr="00480035" w:rsidRDefault="00F73C1F" w:rsidP="00F73C1F">
      <w:pPr>
        <w:pStyle w:val="Paragraphedeliste"/>
        <w:keepLines/>
        <w:numPr>
          <w:ilvl w:val="0"/>
          <w:numId w:val="14"/>
        </w:numPr>
        <w:overflowPunct/>
        <w:autoSpaceDE/>
        <w:autoSpaceDN/>
        <w:adjustRightInd/>
        <w:jc w:val="left"/>
        <w:textAlignment w:val="auto"/>
        <w:rPr>
          <w:rFonts w:asciiTheme="majorHAnsi" w:hAnsiTheme="majorHAnsi" w:cstheme="majorHAnsi"/>
          <w:szCs w:val="23"/>
        </w:rPr>
      </w:pPr>
      <w:r w:rsidRPr="00480035">
        <w:rPr>
          <w:rFonts w:asciiTheme="majorHAnsi" w:hAnsiTheme="majorHAnsi" w:cstheme="majorHAnsi"/>
          <w:bCs/>
          <w:szCs w:val="23"/>
        </w:rPr>
        <w:t xml:space="preserve">Un </w:t>
      </w:r>
      <w:r w:rsidRPr="00480035">
        <w:rPr>
          <w:rFonts w:asciiTheme="majorHAnsi" w:hAnsiTheme="majorHAnsi" w:cstheme="majorHAnsi"/>
          <w:b/>
          <w:szCs w:val="23"/>
        </w:rPr>
        <w:t>Service de fourniture de certificats électroniques.</w:t>
      </w:r>
    </w:p>
    <w:p w14:paraId="364086E1" w14:textId="77777777" w:rsidR="00F73C1F" w:rsidRPr="00480035" w:rsidRDefault="00F73C1F" w:rsidP="00F73C1F">
      <w:pPr>
        <w:rPr>
          <w:rFonts w:cstheme="majorHAnsi"/>
          <w:szCs w:val="23"/>
        </w:rPr>
      </w:pPr>
    </w:p>
    <w:p w14:paraId="64833A41" w14:textId="46A5222B" w:rsidR="00F73C1F" w:rsidRPr="00480035" w:rsidRDefault="00F73C1F" w:rsidP="00F73C1F">
      <w:pPr>
        <w:rPr>
          <w:rFonts w:cstheme="majorHAnsi"/>
          <w:bCs/>
          <w:szCs w:val="23"/>
        </w:rPr>
      </w:pPr>
      <w:r w:rsidRPr="00480035">
        <w:rPr>
          <w:rFonts w:cstheme="majorHAnsi"/>
          <w:szCs w:val="23"/>
        </w:rPr>
        <w:t xml:space="preserve">Les caractéristiques du </w:t>
      </w:r>
      <w:r w:rsidR="00885AFF" w:rsidRPr="00480035">
        <w:rPr>
          <w:rFonts w:cstheme="majorHAnsi"/>
          <w:b/>
          <w:szCs w:val="23"/>
        </w:rPr>
        <w:fldChar w:fldCharType="begin"/>
      </w:r>
      <w:r w:rsidR="00885AFF" w:rsidRPr="00480035">
        <w:rPr>
          <w:rFonts w:cstheme="majorHAnsi"/>
          <w:b/>
          <w:szCs w:val="23"/>
        </w:rPr>
        <w:instrText xml:space="preserve"> REF  Objectif_Marché  \* MERGEFORMAT </w:instrText>
      </w:r>
      <w:r w:rsidR="00885AFF" w:rsidRPr="00480035">
        <w:rPr>
          <w:rFonts w:cstheme="majorHAnsi"/>
          <w:b/>
          <w:szCs w:val="23"/>
        </w:rPr>
        <w:fldChar w:fldCharType="separate"/>
      </w:r>
      <w:r w:rsidR="0080746B" w:rsidRPr="0080746B">
        <w:rPr>
          <w:rFonts w:cstheme="majorHAnsi"/>
          <w:b/>
          <w:szCs w:val="23"/>
        </w:rPr>
        <w:t>Service d’envoi et d’archivage de lettres recommandées</w:t>
      </w:r>
      <w:r w:rsidR="00885AFF" w:rsidRPr="00480035">
        <w:rPr>
          <w:rFonts w:cstheme="majorHAnsi"/>
          <w:b/>
          <w:szCs w:val="23"/>
        </w:rPr>
        <w:fldChar w:fldCharType="end"/>
      </w:r>
      <w:r w:rsidR="00885AFF" w:rsidRPr="00480035">
        <w:rPr>
          <w:rFonts w:cstheme="majorHAnsi"/>
          <w:b/>
          <w:szCs w:val="23"/>
        </w:rPr>
        <w:t xml:space="preserve"> </w:t>
      </w:r>
      <w:r w:rsidRPr="00480035">
        <w:rPr>
          <w:rFonts w:cstheme="majorHAnsi"/>
          <w:bCs/>
          <w:szCs w:val="23"/>
        </w:rPr>
        <w:t xml:space="preserve">sont présentées aux </w:t>
      </w:r>
      <w:r w:rsidRPr="00480035">
        <w:rPr>
          <w:rFonts w:cstheme="majorHAnsi"/>
          <w:b/>
          <w:color w:val="000000"/>
          <w:szCs w:val="23"/>
        </w:rPr>
        <w:t>Conditions</w:t>
      </w:r>
      <w:r w:rsidRPr="00480035">
        <w:rPr>
          <w:rFonts w:cstheme="majorHAnsi"/>
          <w:b/>
          <w:szCs w:val="23"/>
        </w:rPr>
        <w:t xml:space="preserve"> Techniques Particulières</w:t>
      </w:r>
      <w:r w:rsidRPr="00480035">
        <w:rPr>
          <w:rFonts w:cstheme="majorHAnsi"/>
          <w:szCs w:val="23"/>
        </w:rPr>
        <w:t xml:space="preserve"> de l’accord-cadre.</w:t>
      </w:r>
    </w:p>
    <w:p w14:paraId="6045C3A8" w14:textId="3378BEBF" w:rsidR="001C620B" w:rsidRPr="00480035" w:rsidRDefault="001C620B" w:rsidP="00BF6FFC">
      <w:pPr>
        <w:rPr>
          <w:rFonts w:cstheme="majorHAnsi"/>
          <w:szCs w:val="23"/>
        </w:rPr>
      </w:pPr>
    </w:p>
    <w:p w14:paraId="56C36E67" w14:textId="77777777" w:rsidR="00480035" w:rsidRPr="00480035" w:rsidRDefault="00480035">
      <w:pPr>
        <w:spacing w:after="160" w:line="259" w:lineRule="auto"/>
        <w:contextualSpacing w:val="0"/>
        <w:jc w:val="left"/>
        <w:rPr>
          <w:rFonts w:eastAsiaTheme="majorEastAsia" w:cstheme="majorHAnsi"/>
          <w:b/>
          <w:color w:val="FFFFFF" w:themeColor="background1"/>
          <w:szCs w:val="23"/>
        </w:rPr>
      </w:pPr>
      <w:r w:rsidRPr="00480035">
        <w:rPr>
          <w:rFonts w:cstheme="majorHAnsi"/>
          <w:szCs w:val="23"/>
        </w:rPr>
        <w:br w:type="page"/>
      </w:r>
    </w:p>
    <w:p w14:paraId="568C6B59" w14:textId="18CEF616" w:rsidR="00AD3255" w:rsidRPr="00480035" w:rsidRDefault="00BF6FFC" w:rsidP="00AD3255">
      <w:pPr>
        <w:pStyle w:val="Titre1"/>
        <w:rPr>
          <w:szCs w:val="23"/>
        </w:rPr>
      </w:pPr>
      <w:r w:rsidRPr="00480035">
        <w:rPr>
          <w:szCs w:val="23"/>
        </w:rPr>
        <w:t>MODALITES DE PASSATION DES BONS DE COMMANDE</w:t>
      </w:r>
    </w:p>
    <w:p w14:paraId="601BF744" w14:textId="35311C21" w:rsidR="00AD3255" w:rsidRPr="00480035" w:rsidRDefault="00AD3255" w:rsidP="00480035">
      <w:pPr>
        <w:rPr>
          <w:rFonts w:cstheme="majorHAnsi"/>
          <w:szCs w:val="23"/>
        </w:rPr>
      </w:pPr>
    </w:p>
    <w:p w14:paraId="3810E89E" w14:textId="473C9172" w:rsidR="00F73C1F" w:rsidRPr="00480035" w:rsidRDefault="00F73C1F" w:rsidP="00480035">
      <w:pPr>
        <w:rPr>
          <w:rFonts w:cstheme="majorHAnsi"/>
          <w:szCs w:val="23"/>
        </w:rPr>
      </w:pPr>
      <w:r w:rsidRPr="00480035">
        <w:rPr>
          <w:rFonts w:cstheme="majorHAnsi"/>
          <w:szCs w:val="23"/>
        </w:rPr>
        <w:t xml:space="preserve">Les modalités de passation des bons de commande sont définies aux </w:t>
      </w:r>
      <w:r w:rsidRPr="00480035">
        <w:rPr>
          <w:rFonts w:cstheme="majorHAnsi"/>
          <w:b/>
          <w:szCs w:val="23"/>
        </w:rPr>
        <w:t>Conditions Générales</w:t>
      </w:r>
      <w:r w:rsidR="00C6083C">
        <w:rPr>
          <w:rFonts w:cstheme="majorHAnsi"/>
          <w:b/>
          <w:szCs w:val="23"/>
        </w:rPr>
        <w:t xml:space="preserve"> </w:t>
      </w:r>
      <w:r w:rsidR="00C6083C">
        <w:rPr>
          <w:rFonts w:cstheme="majorHAnsi"/>
          <w:szCs w:val="23"/>
        </w:rPr>
        <w:t>de l</w:t>
      </w:r>
      <w:r w:rsidR="00C6083C" w:rsidRPr="00480035">
        <w:rPr>
          <w:rFonts w:cstheme="majorHAnsi"/>
          <w:szCs w:val="23"/>
        </w:rPr>
        <w:t>’accord-cadre</w:t>
      </w:r>
      <w:r w:rsidRPr="00480035">
        <w:rPr>
          <w:rFonts w:cstheme="majorHAnsi"/>
          <w:szCs w:val="23"/>
        </w:rPr>
        <w:t>.</w:t>
      </w:r>
    </w:p>
    <w:p w14:paraId="5D2137F3" w14:textId="77777777" w:rsidR="0018343B" w:rsidRPr="00480035" w:rsidRDefault="0018343B" w:rsidP="00480035">
      <w:pPr>
        <w:rPr>
          <w:rFonts w:cstheme="majorHAnsi"/>
          <w:szCs w:val="23"/>
        </w:rPr>
      </w:pPr>
    </w:p>
    <w:p w14:paraId="16293439" w14:textId="77F275F0" w:rsidR="00E9339A" w:rsidRPr="00480035" w:rsidRDefault="00E9339A" w:rsidP="00480035">
      <w:pPr>
        <w:rPr>
          <w:rFonts w:cstheme="majorHAnsi"/>
          <w:szCs w:val="23"/>
        </w:rPr>
      </w:pPr>
      <w:r w:rsidRPr="00480035">
        <w:rPr>
          <w:rFonts w:cstheme="majorHAnsi"/>
          <w:szCs w:val="23"/>
        </w:rPr>
        <w:t xml:space="preserve">L’accord-cadre octroie une </w:t>
      </w:r>
      <w:r w:rsidRPr="00480035">
        <w:rPr>
          <w:rFonts w:cstheme="majorHAnsi"/>
          <w:b/>
          <w:szCs w:val="23"/>
        </w:rPr>
        <w:t>exclusivité</w:t>
      </w:r>
      <w:r w:rsidRPr="00480035">
        <w:rPr>
          <w:rFonts w:cstheme="majorHAnsi"/>
          <w:szCs w:val="23"/>
        </w:rPr>
        <w:t xml:space="preserve"> au bénéfice du </w:t>
      </w:r>
      <w:r w:rsidRPr="00480035">
        <w:rPr>
          <w:rFonts w:cstheme="majorHAnsi"/>
          <w:b/>
          <w:szCs w:val="23"/>
        </w:rPr>
        <w:t>Prestataire</w:t>
      </w:r>
      <w:r w:rsidRPr="00480035">
        <w:rPr>
          <w:rFonts w:cstheme="majorHAnsi"/>
          <w:szCs w:val="23"/>
        </w:rPr>
        <w:t>.</w:t>
      </w:r>
    </w:p>
    <w:p w14:paraId="0B4A1944" w14:textId="77777777" w:rsidR="00E9339A" w:rsidRPr="00480035" w:rsidRDefault="00E9339A" w:rsidP="00480035">
      <w:pPr>
        <w:rPr>
          <w:rFonts w:cstheme="majorHAnsi"/>
          <w:szCs w:val="23"/>
        </w:rPr>
      </w:pPr>
    </w:p>
    <w:p w14:paraId="72138325" w14:textId="23684A4D" w:rsidR="00E9339A" w:rsidRPr="00480035" w:rsidRDefault="00E9339A" w:rsidP="00480035">
      <w:pPr>
        <w:rPr>
          <w:rFonts w:cstheme="majorHAnsi"/>
          <w:szCs w:val="23"/>
        </w:rPr>
      </w:pPr>
      <w:r w:rsidRPr="00480035">
        <w:rPr>
          <w:rFonts w:cstheme="majorHAnsi"/>
          <w:szCs w:val="23"/>
        </w:rPr>
        <w:t xml:space="preserve">Nonobstant cette </w:t>
      </w:r>
      <w:r w:rsidRPr="00480035">
        <w:rPr>
          <w:rFonts w:cstheme="majorHAnsi"/>
          <w:b/>
          <w:szCs w:val="23"/>
        </w:rPr>
        <w:t>exclusivité</w:t>
      </w:r>
      <w:r w:rsidRPr="00480035">
        <w:rPr>
          <w:rFonts w:cstheme="majorHAnsi"/>
          <w:szCs w:val="23"/>
        </w:rPr>
        <w:t xml:space="preserve">, les </w:t>
      </w:r>
      <w:r w:rsidRPr="00480035">
        <w:rPr>
          <w:rFonts w:cstheme="majorHAnsi"/>
          <w:b/>
          <w:szCs w:val="23"/>
        </w:rPr>
        <w:t>Organismes</w:t>
      </w:r>
      <w:r w:rsidRPr="00480035">
        <w:rPr>
          <w:rFonts w:cstheme="majorHAnsi"/>
          <w:szCs w:val="23"/>
        </w:rPr>
        <w:t xml:space="preserve"> </w:t>
      </w:r>
      <w:r w:rsidRPr="00480035">
        <w:rPr>
          <w:rFonts w:cstheme="majorHAnsi"/>
          <w:b/>
          <w:szCs w:val="23"/>
        </w:rPr>
        <w:t>bénéficiaires</w:t>
      </w:r>
      <w:r w:rsidRPr="00480035">
        <w:rPr>
          <w:rFonts w:cstheme="majorHAnsi"/>
          <w:szCs w:val="23"/>
        </w:rPr>
        <w:t xml:space="preserve"> peuvent exceptionnellement passer des commandes de prestations d’envoi et d’archivage de lettres recommandées auprès d’un tiers uniquement dans les hypothèses restrictives stipulées aux </w:t>
      </w:r>
      <w:r w:rsidRPr="00480035">
        <w:rPr>
          <w:rFonts w:cstheme="majorHAnsi"/>
          <w:b/>
          <w:szCs w:val="23"/>
        </w:rPr>
        <w:t>Conditions Générales</w:t>
      </w:r>
      <w:r w:rsidRPr="00480035">
        <w:rPr>
          <w:rFonts w:cstheme="majorHAnsi"/>
          <w:szCs w:val="23"/>
        </w:rPr>
        <w:t xml:space="preserve"> de l’accord-cadre.</w:t>
      </w:r>
    </w:p>
    <w:p w14:paraId="0605441E" w14:textId="0815BA00" w:rsidR="003D5794" w:rsidRPr="00480035" w:rsidRDefault="003D5794" w:rsidP="00480035">
      <w:pPr>
        <w:rPr>
          <w:rFonts w:cstheme="majorHAnsi"/>
          <w:szCs w:val="23"/>
        </w:rPr>
      </w:pPr>
    </w:p>
    <w:p w14:paraId="448D4A7F" w14:textId="03B6D8AC" w:rsidR="003D5794" w:rsidRPr="00480035" w:rsidRDefault="00863DF2" w:rsidP="003D5794">
      <w:pPr>
        <w:pStyle w:val="Titre1"/>
        <w:rPr>
          <w:szCs w:val="23"/>
        </w:rPr>
      </w:pPr>
      <w:r w:rsidRPr="00480035">
        <w:rPr>
          <w:szCs w:val="23"/>
        </w:rPr>
        <w:t>MODALITES D’EXECUTION DES PRESTATIONS</w:t>
      </w:r>
    </w:p>
    <w:p w14:paraId="2770E7C2" w14:textId="77777777" w:rsidR="00101168" w:rsidRPr="00480035" w:rsidRDefault="00101168" w:rsidP="00101168">
      <w:pPr>
        <w:rPr>
          <w:rFonts w:cstheme="majorHAnsi"/>
          <w:szCs w:val="23"/>
        </w:rPr>
      </w:pPr>
    </w:p>
    <w:p w14:paraId="23B33F6F" w14:textId="37DCA9F5" w:rsidR="00EF04D7" w:rsidRPr="00480035" w:rsidRDefault="00101168" w:rsidP="00EF04D7">
      <w:pPr>
        <w:pStyle w:val="Titre2"/>
        <w:rPr>
          <w:szCs w:val="23"/>
        </w:rPr>
      </w:pPr>
      <w:r w:rsidRPr="00480035">
        <w:rPr>
          <w:szCs w:val="23"/>
        </w:rPr>
        <w:t xml:space="preserve">Généralités </w:t>
      </w:r>
    </w:p>
    <w:p w14:paraId="0ECEE5CA" w14:textId="1F08F435" w:rsidR="00C51E00" w:rsidRPr="00480035" w:rsidRDefault="00C51E00" w:rsidP="003D5794">
      <w:pPr>
        <w:rPr>
          <w:rFonts w:cstheme="majorHAnsi"/>
          <w:szCs w:val="23"/>
        </w:rPr>
      </w:pPr>
    </w:p>
    <w:p w14:paraId="358D5BD6" w14:textId="530F360D" w:rsidR="00101168" w:rsidRPr="00480035" w:rsidRDefault="00101168" w:rsidP="003D5794">
      <w:pPr>
        <w:rPr>
          <w:rFonts w:cstheme="majorHAnsi"/>
          <w:b/>
          <w:szCs w:val="23"/>
        </w:rPr>
      </w:pPr>
      <w:r w:rsidRPr="00480035">
        <w:rPr>
          <w:rFonts w:cstheme="majorHAnsi"/>
          <w:szCs w:val="23"/>
        </w:rPr>
        <w:t xml:space="preserve">Le </w:t>
      </w:r>
      <w:r w:rsidRPr="00480035">
        <w:rPr>
          <w:rFonts w:cstheme="majorHAnsi"/>
          <w:b/>
          <w:szCs w:val="23"/>
        </w:rPr>
        <w:fldChar w:fldCharType="begin"/>
      </w:r>
      <w:r w:rsidRPr="00480035">
        <w:rPr>
          <w:rFonts w:cstheme="majorHAnsi"/>
          <w:b/>
          <w:szCs w:val="23"/>
        </w:rPr>
        <w:instrText xml:space="preserve"> REF Objectif_Marché \h  \* MERGEFORMAT </w:instrText>
      </w:r>
      <w:r w:rsidRPr="00480035">
        <w:rPr>
          <w:rFonts w:cstheme="majorHAnsi"/>
          <w:b/>
          <w:szCs w:val="23"/>
        </w:rPr>
      </w:r>
      <w:r w:rsidRPr="00480035">
        <w:rPr>
          <w:rFonts w:cstheme="majorHAnsi"/>
          <w:b/>
          <w:szCs w:val="23"/>
        </w:rPr>
        <w:fldChar w:fldCharType="separate"/>
      </w:r>
      <w:r w:rsidR="0080746B" w:rsidRPr="0080746B">
        <w:rPr>
          <w:rFonts w:cstheme="majorHAnsi"/>
          <w:b/>
          <w:szCs w:val="23"/>
        </w:rPr>
        <w:t>Service d’envoi et d’archivage de lettres recommandées</w:t>
      </w:r>
      <w:r w:rsidRPr="00480035">
        <w:rPr>
          <w:rFonts w:cstheme="majorHAnsi"/>
          <w:b/>
          <w:szCs w:val="23"/>
        </w:rPr>
        <w:fldChar w:fldCharType="end"/>
      </w:r>
      <w:r w:rsidRPr="00480035">
        <w:rPr>
          <w:rFonts w:cstheme="majorHAnsi"/>
          <w:szCs w:val="23"/>
        </w:rPr>
        <w:t>, objet de l’accord-cadre</w:t>
      </w:r>
      <w:r w:rsidRPr="00480035">
        <w:rPr>
          <w:rFonts w:cstheme="majorHAnsi"/>
          <w:b/>
          <w:szCs w:val="23"/>
        </w:rPr>
        <w:t xml:space="preserve">, </w:t>
      </w:r>
      <w:r w:rsidRPr="00480035">
        <w:rPr>
          <w:rFonts w:cstheme="majorHAnsi"/>
          <w:szCs w:val="23"/>
        </w:rPr>
        <w:t xml:space="preserve">doit être mis en place et exploité dans les conditions stipulées aux </w:t>
      </w:r>
      <w:r w:rsidRPr="00480035">
        <w:rPr>
          <w:rFonts w:cstheme="majorHAnsi"/>
          <w:b/>
          <w:szCs w:val="23"/>
        </w:rPr>
        <w:t>Conditions Administratives Particulières.</w:t>
      </w:r>
    </w:p>
    <w:p w14:paraId="643C6522" w14:textId="77FD8E83" w:rsidR="00463C36" w:rsidRPr="00480035" w:rsidRDefault="00463C36" w:rsidP="004A5BB3">
      <w:pPr>
        <w:rPr>
          <w:rFonts w:cstheme="majorHAnsi"/>
          <w:iCs/>
          <w:szCs w:val="23"/>
        </w:rPr>
      </w:pPr>
    </w:p>
    <w:p w14:paraId="55512E46" w14:textId="55527F51" w:rsidR="005A32BF" w:rsidRPr="00480035" w:rsidRDefault="005A32BF" w:rsidP="00E9339A">
      <w:pPr>
        <w:pStyle w:val="Titre2"/>
        <w:rPr>
          <w:szCs w:val="23"/>
        </w:rPr>
      </w:pPr>
      <w:r w:rsidRPr="00480035">
        <w:rPr>
          <w:szCs w:val="23"/>
        </w:rPr>
        <w:t xml:space="preserve">Modalités </w:t>
      </w:r>
      <w:r w:rsidR="00101168" w:rsidRPr="00480035">
        <w:rPr>
          <w:szCs w:val="23"/>
        </w:rPr>
        <w:t xml:space="preserve">d’exécution du </w:t>
      </w:r>
      <w:r w:rsidR="00101168" w:rsidRPr="00480035">
        <w:rPr>
          <w:szCs w:val="23"/>
        </w:rPr>
        <w:fldChar w:fldCharType="begin"/>
      </w:r>
      <w:r w:rsidR="00101168" w:rsidRPr="00480035">
        <w:rPr>
          <w:szCs w:val="23"/>
        </w:rPr>
        <w:instrText xml:space="preserve"> REF Nom_Service1 \h  \* MERGEFORMAT </w:instrText>
      </w:r>
      <w:r w:rsidR="00101168" w:rsidRPr="00480035">
        <w:rPr>
          <w:szCs w:val="23"/>
        </w:rPr>
      </w:r>
      <w:r w:rsidR="00101168" w:rsidRPr="00480035">
        <w:rPr>
          <w:szCs w:val="23"/>
        </w:rPr>
        <w:fldChar w:fldCharType="separate"/>
      </w:r>
      <w:r w:rsidR="0080746B" w:rsidRPr="0080746B">
        <w:rPr>
          <w:szCs w:val="23"/>
        </w:rPr>
        <w:t>Service d’envoi et d’archivage de LRAR</w:t>
      </w:r>
      <w:r w:rsidR="00101168" w:rsidRPr="00480035">
        <w:rPr>
          <w:szCs w:val="23"/>
        </w:rPr>
        <w:fldChar w:fldCharType="end"/>
      </w:r>
      <w:r w:rsidR="00101168" w:rsidRPr="00480035">
        <w:rPr>
          <w:szCs w:val="23"/>
        </w:rPr>
        <w:t xml:space="preserve"> et services associés</w:t>
      </w:r>
    </w:p>
    <w:p w14:paraId="27EA4D2E" w14:textId="57CD0345" w:rsidR="005A32BF" w:rsidRPr="00480035" w:rsidRDefault="005A32BF" w:rsidP="005A32BF">
      <w:pPr>
        <w:rPr>
          <w:rFonts w:cstheme="majorHAnsi"/>
          <w:szCs w:val="23"/>
        </w:rPr>
      </w:pPr>
    </w:p>
    <w:p w14:paraId="3BA07007" w14:textId="6B9E0204" w:rsidR="00101168" w:rsidRPr="00480035" w:rsidRDefault="00101168" w:rsidP="00101168">
      <w:pPr>
        <w:rPr>
          <w:rFonts w:cstheme="majorHAnsi"/>
          <w:b/>
          <w:szCs w:val="23"/>
        </w:rPr>
      </w:pPr>
      <w:r w:rsidRPr="00480035">
        <w:rPr>
          <w:rFonts w:cstheme="majorHAnsi"/>
          <w:szCs w:val="23"/>
        </w:rPr>
        <w:t xml:space="preserve">Le </w:t>
      </w:r>
      <w:r w:rsidRPr="00480035">
        <w:rPr>
          <w:rFonts w:cstheme="majorHAnsi"/>
          <w:szCs w:val="23"/>
        </w:rPr>
        <w:fldChar w:fldCharType="begin"/>
      </w:r>
      <w:r w:rsidRPr="00480035">
        <w:rPr>
          <w:rFonts w:cstheme="majorHAnsi"/>
          <w:szCs w:val="23"/>
        </w:rPr>
        <w:instrText xml:space="preserve"> REF Nom_Service1 \h </w:instrText>
      </w:r>
      <w:r w:rsidR="00480035" w:rsidRPr="00480035">
        <w:rPr>
          <w:rFonts w:cstheme="majorHAnsi"/>
          <w:szCs w:val="23"/>
        </w:rPr>
        <w:instrText xml:space="preserve"> \* MERGEFORMAT </w:instrText>
      </w:r>
      <w:r w:rsidRPr="00480035">
        <w:rPr>
          <w:rFonts w:cstheme="majorHAnsi"/>
          <w:szCs w:val="23"/>
        </w:rPr>
      </w:r>
      <w:r w:rsidRPr="00480035">
        <w:rPr>
          <w:rFonts w:cstheme="majorHAnsi"/>
          <w:szCs w:val="23"/>
        </w:rPr>
        <w:fldChar w:fldCharType="separate"/>
      </w:r>
      <w:r w:rsidR="0080746B" w:rsidRPr="00480035">
        <w:rPr>
          <w:rFonts w:cstheme="majorHAnsi"/>
          <w:b/>
          <w:szCs w:val="23"/>
        </w:rPr>
        <w:t>Service d’envoi et d’archivage de LRAR</w:t>
      </w:r>
      <w:r w:rsidRPr="00480035">
        <w:rPr>
          <w:rFonts w:cstheme="majorHAnsi"/>
          <w:szCs w:val="23"/>
        </w:rPr>
        <w:fldChar w:fldCharType="end"/>
      </w:r>
      <w:r w:rsidRPr="00480035">
        <w:rPr>
          <w:rFonts w:cstheme="majorHAnsi"/>
          <w:szCs w:val="23"/>
        </w:rPr>
        <w:t xml:space="preserve"> et ses services associés doivent être exécutés dans les conditions stipulées aux </w:t>
      </w:r>
      <w:r w:rsidRPr="00480035">
        <w:rPr>
          <w:rFonts w:cstheme="majorHAnsi"/>
          <w:b/>
          <w:szCs w:val="23"/>
        </w:rPr>
        <w:t>Conditions Administratives Particulières</w:t>
      </w:r>
      <w:r w:rsidR="00C6083C" w:rsidRPr="00C6083C">
        <w:rPr>
          <w:rFonts w:cstheme="majorHAnsi"/>
          <w:szCs w:val="23"/>
        </w:rPr>
        <w:t xml:space="preserve"> </w:t>
      </w:r>
      <w:r w:rsidR="00C6083C" w:rsidRPr="00480035">
        <w:rPr>
          <w:rFonts w:cstheme="majorHAnsi"/>
          <w:szCs w:val="23"/>
        </w:rPr>
        <w:t>de l’accord-cadre</w:t>
      </w:r>
      <w:r w:rsidRPr="00480035">
        <w:rPr>
          <w:rFonts w:cstheme="majorHAnsi"/>
          <w:b/>
          <w:szCs w:val="23"/>
        </w:rPr>
        <w:t>.</w:t>
      </w:r>
    </w:p>
    <w:p w14:paraId="6F0363A0" w14:textId="63EC4AFB" w:rsidR="00101168" w:rsidRPr="00480035" w:rsidRDefault="00101168" w:rsidP="005A32BF">
      <w:pPr>
        <w:rPr>
          <w:rFonts w:cstheme="majorHAnsi"/>
          <w:szCs w:val="23"/>
        </w:rPr>
      </w:pPr>
    </w:p>
    <w:p w14:paraId="7B055D71" w14:textId="2C316BE6" w:rsidR="00101168" w:rsidRPr="00480035" w:rsidRDefault="00101168" w:rsidP="00E9339A">
      <w:pPr>
        <w:pStyle w:val="Titre2"/>
        <w:rPr>
          <w:szCs w:val="23"/>
        </w:rPr>
      </w:pPr>
      <w:r w:rsidRPr="00480035">
        <w:rPr>
          <w:szCs w:val="23"/>
        </w:rPr>
        <w:t xml:space="preserve">Modalités d’exécution du </w:t>
      </w:r>
      <w:r w:rsidRPr="00480035">
        <w:rPr>
          <w:szCs w:val="23"/>
        </w:rPr>
        <w:fldChar w:fldCharType="begin"/>
      </w:r>
      <w:r w:rsidRPr="00480035">
        <w:rPr>
          <w:szCs w:val="23"/>
        </w:rPr>
        <w:instrText xml:space="preserve"> REF Nom_Service2 \h </w:instrText>
      </w:r>
      <w:r w:rsidR="00E9339A" w:rsidRPr="00480035">
        <w:rPr>
          <w:szCs w:val="23"/>
        </w:rPr>
        <w:instrText xml:space="preserve"> \* MERGEFORMAT </w:instrText>
      </w:r>
      <w:r w:rsidRPr="00480035">
        <w:rPr>
          <w:szCs w:val="23"/>
        </w:rPr>
      </w:r>
      <w:r w:rsidRPr="00480035">
        <w:rPr>
          <w:szCs w:val="23"/>
        </w:rPr>
        <w:fldChar w:fldCharType="separate"/>
      </w:r>
      <w:r w:rsidR="0080746B" w:rsidRPr="0080746B">
        <w:rPr>
          <w:szCs w:val="23"/>
        </w:rPr>
        <w:t>Service d’envoi et d’archivage de LRE</w:t>
      </w:r>
      <w:r w:rsidRPr="00480035">
        <w:rPr>
          <w:szCs w:val="23"/>
        </w:rPr>
        <w:fldChar w:fldCharType="end"/>
      </w:r>
      <w:r w:rsidRPr="00480035">
        <w:rPr>
          <w:szCs w:val="23"/>
        </w:rPr>
        <w:t xml:space="preserve"> et services associés</w:t>
      </w:r>
    </w:p>
    <w:p w14:paraId="4B311E43" w14:textId="77777777" w:rsidR="00101168" w:rsidRPr="00480035" w:rsidRDefault="00101168" w:rsidP="005A32BF">
      <w:pPr>
        <w:rPr>
          <w:rFonts w:cstheme="majorHAnsi"/>
          <w:szCs w:val="23"/>
        </w:rPr>
      </w:pPr>
    </w:p>
    <w:p w14:paraId="2CD24120" w14:textId="116E6AE6" w:rsidR="00101168" w:rsidRPr="00480035" w:rsidRDefault="00101168" w:rsidP="00101168">
      <w:pPr>
        <w:rPr>
          <w:rFonts w:cstheme="majorHAnsi"/>
          <w:b/>
          <w:szCs w:val="23"/>
        </w:rPr>
      </w:pPr>
      <w:r w:rsidRPr="00480035">
        <w:rPr>
          <w:rFonts w:cstheme="majorHAnsi"/>
          <w:szCs w:val="23"/>
        </w:rPr>
        <w:t xml:space="preserve">Le </w:t>
      </w:r>
      <w:r w:rsidRPr="00480035">
        <w:rPr>
          <w:rFonts w:cstheme="majorHAnsi"/>
          <w:szCs w:val="23"/>
        </w:rPr>
        <w:fldChar w:fldCharType="begin"/>
      </w:r>
      <w:r w:rsidRPr="00480035">
        <w:rPr>
          <w:rFonts w:cstheme="majorHAnsi"/>
          <w:szCs w:val="23"/>
        </w:rPr>
        <w:instrText xml:space="preserve"> REF Nom_Service2 \h </w:instrText>
      </w:r>
      <w:r w:rsidR="00480035" w:rsidRPr="00480035">
        <w:rPr>
          <w:rFonts w:cstheme="majorHAnsi"/>
          <w:szCs w:val="23"/>
        </w:rPr>
        <w:instrText xml:space="preserve"> \* MERGEFORMAT </w:instrText>
      </w:r>
      <w:r w:rsidRPr="00480035">
        <w:rPr>
          <w:rFonts w:cstheme="majorHAnsi"/>
          <w:szCs w:val="23"/>
        </w:rPr>
      </w:r>
      <w:r w:rsidRPr="00480035">
        <w:rPr>
          <w:rFonts w:cstheme="majorHAnsi"/>
          <w:szCs w:val="23"/>
        </w:rPr>
        <w:fldChar w:fldCharType="separate"/>
      </w:r>
      <w:r w:rsidR="0080746B" w:rsidRPr="00480035">
        <w:rPr>
          <w:rFonts w:cstheme="majorHAnsi"/>
          <w:b/>
          <w:szCs w:val="23"/>
        </w:rPr>
        <w:t>Service d’envoi et d’archivage de LRE</w:t>
      </w:r>
      <w:r w:rsidRPr="00480035">
        <w:rPr>
          <w:rFonts w:cstheme="majorHAnsi"/>
          <w:szCs w:val="23"/>
        </w:rPr>
        <w:fldChar w:fldCharType="end"/>
      </w:r>
      <w:r w:rsidRPr="00480035">
        <w:rPr>
          <w:rFonts w:cstheme="majorHAnsi"/>
          <w:szCs w:val="23"/>
        </w:rPr>
        <w:t xml:space="preserve"> et ses services associés doivent être exécutés dans les conditions stipulées aux </w:t>
      </w:r>
      <w:r w:rsidRPr="00480035">
        <w:rPr>
          <w:rFonts w:cstheme="majorHAnsi"/>
          <w:b/>
          <w:szCs w:val="23"/>
        </w:rPr>
        <w:t>Conditions Administratives Particulières</w:t>
      </w:r>
      <w:r w:rsidR="00C6083C" w:rsidRPr="00C6083C">
        <w:rPr>
          <w:rFonts w:cstheme="majorHAnsi"/>
          <w:szCs w:val="23"/>
        </w:rPr>
        <w:t xml:space="preserve"> </w:t>
      </w:r>
      <w:r w:rsidR="00C6083C" w:rsidRPr="00480035">
        <w:rPr>
          <w:rFonts w:cstheme="majorHAnsi"/>
          <w:szCs w:val="23"/>
        </w:rPr>
        <w:t>de l’accord-cadre</w:t>
      </w:r>
      <w:r w:rsidRPr="00480035">
        <w:rPr>
          <w:rFonts w:cstheme="majorHAnsi"/>
          <w:b/>
          <w:szCs w:val="23"/>
        </w:rPr>
        <w:t>.</w:t>
      </w:r>
    </w:p>
    <w:p w14:paraId="6158FC37" w14:textId="3E92F524" w:rsidR="005A32BF" w:rsidRPr="00480035" w:rsidRDefault="005A32BF" w:rsidP="005A32BF">
      <w:pPr>
        <w:rPr>
          <w:rFonts w:cstheme="majorHAnsi"/>
          <w:szCs w:val="23"/>
        </w:rPr>
      </w:pPr>
    </w:p>
    <w:p w14:paraId="26D32DF0" w14:textId="388C713B" w:rsidR="00F73C1F" w:rsidRPr="00480035" w:rsidRDefault="00F73C1F" w:rsidP="00F73C1F">
      <w:pPr>
        <w:pStyle w:val="Titre2"/>
        <w:rPr>
          <w:szCs w:val="23"/>
        </w:rPr>
      </w:pPr>
      <w:r w:rsidRPr="00480035">
        <w:rPr>
          <w:szCs w:val="23"/>
        </w:rPr>
        <w:t xml:space="preserve">Modalités </w:t>
      </w:r>
      <w:r w:rsidR="00E9339A" w:rsidRPr="00480035">
        <w:rPr>
          <w:szCs w:val="23"/>
        </w:rPr>
        <w:t>d’exécution du</w:t>
      </w:r>
      <w:r w:rsidRPr="00480035">
        <w:rPr>
          <w:szCs w:val="23"/>
        </w:rPr>
        <w:t xml:space="preserve"> Service de consultation et de suivi des envois et archives</w:t>
      </w:r>
    </w:p>
    <w:p w14:paraId="42ADF88C" w14:textId="77777777" w:rsidR="00F73C1F" w:rsidRPr="00480035" w:rsidRDefault="00F73C1F" w:rsidP="005A32BF">
      <w:pPr>
        <w:rPr>
          <w:rFonts w:cstheme="majorHAnsi"/>
          <w:szCs w:val="23"/>
        </w:rPr>
      </w:pPr>
    </w:p>
    <w:p w14:paraId="129F2641" w14:textId="26DEAAF8" w:rsidR="00F73C1F" w:rsidRPr="00480035" w:rsidRDefault="00F73C1F" w:rsidP="00F73C1F">
      <w:pPr>
        <w:rPr>
          <w:rFonts w:cstheme="majorHAnsi"/>
          <w:b/>
          <w:szCs w:val="23"/>
        </w:rPr>
      </w:pPr>
      <w:r w:rsidRPr="00480035">
        <w:rPr>
          <w:rFonts w:cstheme="majorHAnsi"/>
          <w:szCs w:val="23"/>
        </w:rPr>
        <w:t>Le</w:t>
      </w:r>
      <w:r w:rsidRPr="00480035">
        <w:rPr>
          <w:rFonts w:cstheme="majorHAnsi"/>
          <w:b/>
          <w:szCs w:val="23"/>
        </w:rPr>
        <w:t xml:space="preserve"> Service de consultation et de suivi des envois et archives</w:t>
      </w:r>
      <w:r w:rsidRPr="00480035">
        <w:rPr>
          <w:rFonts w:cstheme="majorHAnsi"/>
          <w:szCs w:val="23"/>
        </w:rPr>
        <w:t xml:space="preserve"> doit être exécuté dans les conditions stipulées aux </w:t>
      </w:r>
      <w:r w:rsidRPr="00480035">
        <w:rPr>
          <w:rFonts w:cstheme="majorHAnsi"/>
          <w:b/>
          <w:szCs w:val="23"/>
        </w:rPr>
        <w:t>Conditions Administratives Particulières</w:t>
      </w:r>
      <w:r w:rsidR="00C6083C" w:rsidRPr="00C6083C">
        <w:rPr>
          <w:rFonts w:cstheme="majorHAnsi"/>
          <w:szCs w:val="23"/>
        </w:rPr>
        <w:t xml:space="preserve"> </w:t>
      </w:r>
      <w:r w:rsidR="00C6083C" w:rsidRPr="00480035">
        <w:rPr>
          <w:rFonts w:cstheme="majorHAnsi"/>
          <w:szCs w:val="23"/>
        </w:rPr>
        <w:t>de l’accord-cadre</w:t>
      </w:r>
      <w:r w:rsidRPr="00480035">
        <w:rPr>
          <w:rFonts w:cstheme="majorHAnsi"/>
          <w:b/>
          <w:szCs w:val="23"/>
        </w:rPr>
        <w:t>.</w:t>
      </w:r>
    </w:p>
    <w:p w14:paraId="77F9CD49" w14:textId="6ED32284" w:rsidR="00B42287" w:rsidRPr="00480035" w:rsidRDefault="00B42287" w:rsidP="004A5BB3">
      <w:pPr>
        <w:rPr>
          <w:rFonts w:cstheme="majorHAnsi"/>
          <w:iCs/>
          <w:szCs w:val="23"/>
        </w:rPr>
      </w:pPr>
    </w:p>
    <w:p w14:paraId="20124716" w14:textId="553FF6CA" w:rsidR="002C054C" w:rsidRPr="00480035" w:rsidRDefault="002C054C" w:rsidP="002C054C">
      <w:pPr>
        <w:pStyle w:val="Titre1"/>
        <w:rPr>
          <w:szCs w:val="23"/>
        </w:rPr>
      </w:pPr>
      <w:r w:rsidRPr="00480035">
        <w:rPr>
          <w:szCs w:val="23"/>
        </w:rPr>
        <w:t>MONTANT DE L’ACCORD-CADRE</w:t>
      </w:r>
    </w:p>
    <w:p w14:paraId="783DE91C" w14:textId="77777777" w:rsidR="002C054C" w:rsidRPr="00480035" w:rsidRDefault="002C054C" w:rsidP="002C054C">
      <w:pPr>
        <w:rPr>
          <w:rFonts w:cstheme="majorHAnsi"/>
          <w:szCs w:val="23"/>
        </w:rPr>
      </w:pPr>
    </w:p>
    <w:p w14:paraId="3B66F2D2" w14:textId="08C9956D" w:rsidR="002C054C" w:rsidRPr="00480035" w:rsidRDefault="002C054C" w:rsidP="002C054C">
      <w:pPr>
        <w:rPr>
          <w:rFonts w:cstheme="majorHAnsi"/>
          <w:szCs w:val="23"/>
        </w:rPr>
      </w:pPr>
      <w:r w:rsidRPr="00480035">
        <w:rPr>
          <w:rFonts w:cstheme="majorHAnsi"/>
          <w:szCs w:val="23"/>
        </w:rPr>
        <w:t>L’accord-cadre est conclu :</w:t>
      </w:r>
    </w:p>
    <w:p w14:paraId="777E426B" w14:textId="77777777" w:rsidR="002C054C" w:rsidRPr="00480035" w:rsidRDefault="002C054C" w:rsidP="0093682B">
      <w:pPr>
        <w:numPr>
          <w:ilvl w:val="0"/>
          <w:numId w:val="5"/>
        </w:numPr>
        <w:rPr>
          <w:rFonts w:cstheme="majorHAnsi"/>
          <w:szCs w:val="23"/>
        </w:rPr>
      </w:pPr>
      <w:r w:rsidRPr="00480035">
        <w:rPr>
          <w:rFonts w:cstheme="majorHAnsi"/>
          <w:b/>
          <w:szCs w:val="23"/>
        </w:rPr>
        <w:t>Sans montant minima</w:t>
      </w:r>
      <w:r w:rsidRPr="00480035">
        <w:rPr>
          <w:rFonts w:cstheme="majorHAnsi"/>
          <w:szCs w:val="23"/>
        </w:rPr>
        <w:t>l en quantité ou en valeur ;</w:t>
      </w:r>
    </w:p>
    <w:p w14:paraId="41C704CC" w14:textId="0146742F" w:rsidR="002C054C" w:rsidRPr="00480035" w:rsidRDefault="002C054C" w:rsidP="0093682B">
      <w:pPr>
        <w:numPr>
          <w:ilvl w:val="0"/>
          <w:numId w:val="5"/>
        </w:numPr>
        <w:rPr>
          <w:rFonts w:cstheme="majorHAnsi"/>
          <w:szCs w:val="23"/>
        </w:rPr>
      </w:pPr>
      <w:r w:rsidRPr="00480035">
        <w:rPr>
          <w:rFonts w:cstheme="majorHAnsi"/>
          <w:b/>
          <w:szCs w:val="23"/>
        </w:rPr>
        <w:t>Avec un montant</w:t>
      </w:r>
      <w:r w:rsidRPr="00480035">
        <w:rPr>
          <w:rFonts w:cstheme="majorHAnsi"/>
          <w:szCs w:val="23"/>
        </w:rPr>
        <w:t xml:space="preserve"> </w:t>
      </w:r>
      <w:r w:rsidRPr="00480035">
        <w:rPr>
          <w:rFonts w:cstheme="majorHAnsi"/>
          <w:b/>
          <w:szCs w:val="23"/>
        </w:rPr>
        <w:t xml:space="preserve">maximal </w:t>
      </w:r>
      <w:r w:rsidRPr="00480035">
        <w:rPr>
          <w:rFonts w:cstheme="majorHAnsi"/>
          <w:szCs w:val="23"/>
        </w:rPr>
        <w:t xml:space="preserve">de </w:t>
      </w:r>
      <w:bookmarkStart w:id="28" w:name="Montant_Maxi_HT"/>
      <w:r w:rsidR="00C47FD8">
        <w:rPr>
          <w:rFonts w:cstheme="majorHAnsi"/>
          <w:szCs w:val="23"/>
        </w:rPr>
        <w:t>100 000 000 € TTC sur l’ensemble de la durée de l’accord-cadre</w:t>
      </w:r>
      <w:r w:rsidR="00CE1654">
        <w:rPr>
          <w:rFonts w:cstheme="majorHAnsi"/>
          <w:szCs w:val="23"/>
        </w:rPr>
        <w:t>.</w:t>
      </w:r>
      <w:r w:rsidR="00C47FD8">
        <w:rPr>
          <w:rFonts w:cstheme="majorHAnsi"/>
          <w:szCs w:val="23"/>
        </w:rPr>
        <w:t xml:space="preserve"> </w:t>
      </w:r>
      <w:bookmarkEnd w:id="28"/>
    </w:p>
    <w:p w14:paraId="0B0FDEC1" w14:textId="30D1EFF0" w:rsidR="002C054C" w:rsidRPr="00480035" w:rsidRDefault="002C054C" w:rsidP="002C054C">
      <w:pPr>
        <w:rPr>
          <w:rFonts w:cstheme="majorHAnsi"/>
          <w:szCs w:val="23"/>
        </w:rPr>
      </w:pPr>
    </w:p>
    <w:p w14:paraId="5CA90DCA" w14:textId="7870679F" w:rsidR="002855CE" w:rsidRPr="00480035" w:rsidRDefault="002855CE" w:rsidP="002855CE">
      <w:pPr>
        <w:rPr>
          <w:rFonts w:cstheme="majorHAnsi"/>
          <w:szCs w:val="23"/>
        </w:rPr>
      </w:pPr>
      <w:r w:rsidRPr="00480035">
        <w:rPr>
          <w:rFonts w:cstheme="majorHAnsi"/>
          <w:szCs w:val="23"/>
        </w:rPr>
        <w:t>La somme de l’ensemble des bons de commande émis et exécutés dans le cadre de l’accord-cadre ne peut excéder le montant maximal susmentionné.</w:t>
      </w:r>
    </w:p>
    <w:p w14:paraId="3A07D0A2" w14:textId="77777777" w:rsidR="00C51E00" w:rsidRPr="00480035" w:rsidRDefault="00C51E00" w:rsidP="002855CE">
      <w:pPr>
        <w:rPr>
          <w:rFonts w:cstheme="majorHAnsi"/>
          <w:szCs w:val="23"/>
        </w:rPr>
      </w:pPr>
    </w:p>
    <w:p w14:paraId="23D5E70F" w14:textId="7AD73154" w:rsidR="002855CE" w:rsidRPr="00480035" w:rsidRDefault="002855CE" w:rsidP="002855CE">
      <w:pPr>
        <w:rPr>
          <w:rFonts w:cstheme="majorHAnsi"/>
          <w:szCs w:val="23"/>
        </w:rPr>
      </w:pPr>
      <w:r w:rsidRPr="00480035">
        <w:rPr>
          <w:rFonts w:cstheme="majorHAnsi"/>
          <w:szCs w:val="23"/>
        </w:rPr>
        <w:t>L’atteinte du montant maximal n’emporte pas échéance du terme de l’accord-cadre.</w:t>
      </w:r>
    </w:p>
    <w:p w14:paraId="1457419A" w14:textId="5AB3B1EE" w:rsidR="002855CE" w:rsidRPr="00480035" w:rsidRDefault="002855CE" w:rsidP="002855CE">
      <w:pPr>
        <w:rPr>
          <w:rFonts w:cstheme="majorHAnsi"/>
          <w:szCs w:val="23"/>
        </w:rPr>
      </w:pPr>
      <w:r w:rsidRPr="00480035">
        <w:rPr>
          <w:rFonts w:cstheme="majorHAnsi"/>
          <w:szCs w:val="23"/>
        </w:rPr>
        <w:t>Toutefois, il interdit :</w:t>
      </w:r>
    </w:p>
    <w:p w14:paraId="727C6B3D" w14:textId="669431FB" w:rsidR="002855CE" w:rsidRPr="00480035" w:rsidRDefault="002855CE" w:rsidP="0093682B">
      <w:pPr>
        <w:pStyle w:val="Paragraphedeliste"/>
        <w:numPr>
          <w:ilvl w:val="0"/>
          <w:numId w:val="5"/>
        </w:numPr>
        <w:rPr>
          <w:rFonts w:asciiTheme="majorHAnsi" w:hAnsiTheme="majorHAnsi" w:cstheme="majorHAnsi"/>
          <w:szCs w:val="23"/>
        </w:rPr>
      </w:pPr>
      <w:r w:rsidRPr="00480035">
        <w:rPr>
          <w:rFonts w:asciiTheme="majorHAnsi" w:hAnsiTheme="majorHAnsi" w:cstheme="majorHAnsi"/>
          <w:szCs w:val="23"/>
        </w:rPr>
        <w:t xml:space="preserve">Aux </w:t>
      </w:r>
      <w:r w:rsidRPr="00480035">
        <w:rPr>
          <w:rFonts w:asciiTheme="majorHAnsi" w:hAnsiTheme="majorHAnsi" w:cstheme="majorHAnsi"/>
          <w:b/>
          <w:szCs w:val="23"/>
        </w:rPr>
        <w:t xml:space="preserve">Organismes bénéficiaires </w:t>
      </w:r>
      <w:r w:rsidRPr="00480035">
        <w:rPr>
          <w:rFonts w:asciiTheme="majorHAnsi" w:hAnsiTheme="majorHAnsi" w:cstheme="majorHAnsi"/>
          <w:szCs w:val="23"/>
        </w:rPr>
        <w:t>de</w:t>
      </w:r>
      <w:r w:rsidRPr="00480035">
        <w:rPr>
          <w:rFonts w:asciiTheme="majorHAnsi" w:hAnsiTheme="majorHAnsi" w:cstheme="majorHAnsi"/>
          <w:b/>
          <w:szCs w:val="23"/>
        </w:rPr>
        <w:t xml:space="preserve"> </w:t>
      </w:r>
      <w:r w:rsidRPr="00480035">
        <w:rPr>
          <w:rFonts w:asciiTheme="majorHAnsi" w:hAnsiTheme="majorHAnsi" w:cstheme="majorHAnsi"/>
          <w:szCs w:val="23"/>
        </w:rPr>
        <w:t>passer toute nouvelle commande d</w:t>
      </w:r>
      <w:r w:rsidR="00F73C1F" w:rsidRPr="00480035">
        <w:rPr>
          <w:rFonts w:asciiTheme="majorHAnsi" w:hAnsiTheme="majorHAnsi" w:cstheme="majorHAnsi"/>
          <w:szCs w:val="23"/>
        </w:rPr>
        <w:t xml:space="preserve">’envoi ou d’archivage de lettres recommandées </w:t>
      </w:r>
      <w:r w:rsidRPr="00480035">
        <w:rPr>
          <w:rFonts w:asciiTheme="majorHAnsi" w:hAnsiTheme="majorHAnsi" w:cstheme="majorHAnsi"/>
          <w:szCs w:val="23"/>
        </w:rPr>
        <w:t>au-delà du montant maximal susmentionné ;</w:t>
      </w:r>
    </w:p>
    <w:p w14:paraId="2A2AE924" w14:textId="53D19807" w:rsidR="002855CE" w:rsidRPr="00480035" w:rsidRDefault="002855CE" w:rsidP="0093682B">
      <w:pPr>
        <w:pStyle w:val="Paragraphedeliste"/>
        <w:numPr>
          <w:ilvl w:val="0"/>
          <w:numId w:val="5"/>
        </w:numPr>
        <w:rPr>
          <w:rFonts w:asciiTheme="majorHAnsi" w:hAnsiTheme="majorHAnsi" w:cstheme="majorHAnsi"/>
          <w:szCs w:val="23"/>
        </w:rPr>
      </w:pPr>
      <w:r w:rsidRPr="00480035">
        <w:rPr>
          <w:rFonts w:asciiTheme="majorHAnsi" w:hAnsiTheme="majorHAnsi" w:cstheme="majorHAnsi"/>
          <w:szCs w:val="23"/>
        </w:rPr>
        <w:t xml:space="preserve">Au </w:t>
      </w:r>
      <w:r w:rsidR="00F31184" w:rsidRPr="00480035">
        <w:rPr>
          <w:rFonts w:asciiTheme="majorHAnsi" w:hAnsiTheme="majorHAnsi" w:cstheme="majorHAnsi"/>
          <w:b/>
          <w:szCs w:val="23"/>
        </w:rPr>
        <w:t>Prestataire</w:t>
      </w:r>
      <w:r w:rsidRPr="00480035">
        <w:rPr>
          <w:rFonts w:asciiTheme="majorHAnsi" w:hAnsiTheme="majorHAnsi" w:cstheme="majorHAnsi"/>
          <w:szCs w:val="23"/>
        </w:rPr>
        <w:t xml:space="preserve"> d’exécuter toute commande </w:t>
      </w:r>
      <w:r w:rsidR="00F73C1F" w:rsidRPr="00480035">
        <w:rPr>
          <w:rFonts w:asciiTheme="majorHAnsi" w:hAnsiTheme="majorHAnsi" w:cstheme="majorHAnsi"/>
          <w:szCs w:val="23"/>
        </w:rPr>
        <w:t>d’envoi ou d’archivage de lettres recommandées</w:t>
      </w:r>
      <w:r w:rsidRPr="00480035">
        <w:rPr>
          <w:rFonts w:asciiTheme="majorHAnsi" w:hAnsiTheme="majorHAnsi" w:cstheme="majorHAnsi"/>
          <w:b/>
          <w:szCs w:val="23"/>
        </w:rPr>
        <w:t xml:space="preserve"> </w:t>
      </w:r>
      <w:r w:rsidRPr="00480035">
        <w:rPr>
          <w:rFonts w:asciiTheme="majorHAnsi" w:hAnsiTheme="majorHAnsi" w:cstheme="majorHAnsi"/>
          <w:szCs w:val="23"/>
        </w:rPr>
        <w:t>au-delà du montant maximal susmentionné</w:t>
      </w:r>
      <w:r w:rsidRPr="00480035">
        <w:rPr>
          <w:rFonts w:asciiTheme="majorHAnsi" w:hAnsiTheme="majorHAnsi" w:cstheme="majorHAnsi"/>
          <w:b/>
          <w:szCs w:val="23"/>
        </w:rPr>
        <w:t>.</w:t>
      </w:r>
    </w:p>
    <w:p w14:paraId="3C2E4C91" w14:textId="60392F27" w:rsidR="002855CE" w:rsidRPr="00480035" w:rsidRDefault="002855CE" w:rsidP="002855CE">
      <w:pPr>
        <w:pStyle w:val="Paragraphedeliste"/>
        <w:ind w:left="0"/>
        <w:rPr>
          <w:rFonts w:asciiTheme="majorHAnsi" w:hAnsiTheme="majorHAnsi" w:cstheme="majorHAnsi"/>
          <w:b/>
          <w:szCs w:val="23"/>
        </w:rPr>
      </w:pPr>
    </w:p>
    <w:p w14:paraId="0CD2E082" w14:textId="78EA44B8" w:rsidR="002855CE" w:rsidRPr="00480035" w:rsidRDefault="006D0419" w:rsidP="002855CE">
      <w:pPr>
        <w:pStyle w:val="Titre1"/>
        <w:rPr>
          <w:szCs w:val="23"/>
        </w:rPr>
      </w:pPr>
      <w:r w:rsidRPr="00480035">
        <w:rPr>
          <w:szCs w:val="23"/>
        </w:rPr>
        <w:t>INSERTION SOCIAL</w:t>
      </w:r>
    </w:p>
    <w:p w14:paraId="55AE26F4" w14:textId="01A791DE" w:rsidR="002855CE" w:rsidRPr="00480035" w:rsidRDefault="002855CE" w:rsidP="002855CE">
      <w:pPr>
        <w:rPr>
          <w:rFonts w:cstheme="majorHAnsi"/>
          <w:szCs w:val="23"/>
        </w:rPr>
      </w:pPr>
    </w:p>
    <w:p w14:paraId="6ED4C82D" w14:textId="0B836A2A" w:rsidR="00C6083C" w:rsidRPr="00480035" w:rsidRDefault="006D0419" w:rsidP="00C6083C">
      <w:pPr>
        <w:rPr>
          <w:rFonts w:cstheme="majorHAnsi"/>
          <w:szCs w:val="23"/>
        </w:rPr>
      </w:pPr>
      <w:r w:rsidRPr="00480035">
        <w:rPr>
          <w:rFonts w:cstheme="majorHAnsi"/>
          <w:szCs w:val="23"/>
        </w:rPr>
        <w:t xml:space="preserve">Un nombre minimal de </w:t>
      </w:r>
      <w:r w:rsidR="00C6083C">
        <w:rPr>
          <w:rFonts w:cstheme="majorHAnsi"/>
          <w:b/>
          <w:szCs w:val="23"/>
        </w:rPr>
        <w:t>trois-cent</w:t>
      </w:r>
      <w:r w:rsidRPr="00480035">
        <w:rPr>
          <w:rFonts w:cstheme="majorHAnsi"/>
          <w:b/>
          <w:szCs w:val="23"/>
        </w:rPr>
        <w:t xml:space="preserve"> (</w:t>
      </w:r>
      <w:bookmarkStart w:id="29" w:name="Volume_Tranche"/>
      <w:r w:rsidR="00C6083C">
        <w:rPr>
          <w:rFonts w:cstheme="majorHAnsi"/>
          <w:b/>
          <w:szCs w:val="23"/>
        </w:rPr>
        <w:t>30</w:t>
      </w:r>
      <w:r w:rsidRPr="00480035">
        <w:rPr>
          <w:rFonts w:cstheme="majorHAnsi"/>
          <w:b/>
          <w:szCs w:val="23"/>
        </w:rPr>
        <w:t>0</w:t>
      </w:r>
      <w:bookmarkEnd w:id="29"/>
      <w:r w:rsidRPr="00480035">
        <w:rPr>
          <w:rFonts w:cstheme="majorHAnsi"/>
          <w:b/>
          <w:szCs w:val="23"/>
        </w:rPr>
        <w:t xml:space="preserve">) heure(s) d’insertion sociale par tranche de </w:t>
      </w:r>
      <w:bookmarkStart w:id="30" w:name="TrancheHeureInsertion"/>
      <w:r w:rsidR="00C6083C">
        <w:rPr>
          <w:rFonts w:cstheme="majorHAnsi"/>
          <w:b/>
          <w:szCs w:val="23"/>
        </w:rPr>
        <w:t>1</w:t>
      </w:r>
      <w:r w:rsidRPr="00480035">
        <w:rPr>
          <w:rFonts w:cstheme="majorHAnsi"/>
          <w:b/>
          <w:szCs w:val="23"/>
        </w:rPr>
        <w:t>.000</w:t>
      </w:r>
      <w:r w:rsidR="00C6083C">
        <w:rPr>
          <w:rFonts w:cstheme="majorHAnsi"/>
          <w:b/>
          <w:szCs w:val="23"/>
        </w:rPr>
        <w:t>.000</w:t>
      </w:r>
      <w:r w:rsidRPr="00480035">
        <w:rPr>
          <w:rFonts w:cstheme="majorHAnsi"/>
          <w:b/>
          <w:szCs w:val="23"/>
        </w:rPr>
        <w:t>,00</w:t>
      </w:r>
      <w:bookmarkEnd w:id="30"/>
      <w:r w:rsidRPr="00480035">
        <w:rPr>
          <w:rFonts w:cstheme="majorHAnsi"/>
          <w:b/>
          <w:szCs w:val="23"/>
        </w:rPr>
        <w:t xml:space="preserve"> € HT facturés </w:t>
      </w:r>
      <w:r w:rsidR="00C6083C" w:rsidRPr="00C6083C">
        <w:rPr>
          <w:rFonts w:cstheme="majorHAnsi"/>
          <w:b/>
          <w:szCs w:val="23"/>
        </w:rPr>
        <w:t>(hors frais d’affranchissement)</w:t>
      </w:r>
      <w:r w:rsidR="00C6083C">
        <w:rPr>
          <w:rFonts w:cstheme="majorHAnsi"/>
          <w:b/>
          <w:szCs w:val="23"/>
        </w:rPr>
        <w:t xml:space="preserve"> </w:t>
      </w:r>
      <w:r w:rsidRPr="00480035">
        <w:rPr>
          <w:rFonts w:cstheme="majorHAnsi"/>
          <w:szCs w:val="23"/>
        </w:rPr>
        <w:t xml:space="preserve">doit être réservé par le </w:t>
      </w:r>
      <w:r w:rsidR="00F31184" w:rsidRPr="00480035">
        <w:rPr>
          <w:rFonts w:cstheme="majorHAnsi"/>
          <w:b/>
          <w:szCs w:val="23"/>
        </w:rPr>
        <w:t>Prestataire</w:t>
      </w:r>
      <w:r w:rsidRPr="00480035">
        <w:rPr>
          <w:rFonts w:cstheme="majorHAnsi"/>
          <w:szCs w:val="23"/>
        </w:rPr>
        <w:t xml:space="preserve"> à des </w:t>
      </w:r>
      <w:r w:rsidRPr="00480035">
        <w:rPr>
          <w:rFonts w:cstheme="majorHAnsi"/>
          <w:b/>
          <w:szCs w:val="23"/>
        </w:rPr>
        <w:t>personnes rencontrant des difficultés sociales et/ou professionnelles</w:t>
      </w:r>
      <w:r w:rsidRPr="00480035">
        <w:rPr>
          <w:rFonts w:cstheme="majorHAnsi"/>
          <w:szCs w:val="23"/>
        </w:rPr>
        <w:t xml:space="preserve"> pendant toute la durée </w:t>
      </w:r>
      <w:r w:rsidR="00C6083C" w:rsidRPr="00480035">
        <w:rPr>
          <w:rFonts w:cstheme="majorHAnsi"/>
          <w:szCs w:val="23"/>
        </w:rPr>
        <w:t>de l’accord-cadre.</w:t>
      </w:r>
    </w:p>
    <w:p w14:paraId="12A0880D" w14:textId="5C136349" w:rsidR="006D0419" w:rsidRPr="00480035" w:rsidRDefault="006D0419" w:rsidP="006D0419">
      <w:pPr>
        <w:rPr>
          <w:rFonts w:cstheme="majorHAnsi"/>
          <w:szCs w:val="23"/>
        </w:rPr>
      </w:pPr>
    </w:p>
    <w:p w14:paraId="33900A3A" w14:textId="689F5F37" w:rsidR="006D0419" w:rsidRPr="00480035" w:rsidRDefault="006D0419" w:rsidP="006D0419">
      <w:pPr>
        <w:rPr>
          <w:rFonts w:cstheme="majorHAnsi"/>
          <w:szCs w:val="23"/>
        </w:rPr>
      </w:pPr>
      <w:r w:rsidRPr="00480035">
        <w:rPr>
          <w:rFonts w:cstheme="majorHAnsi"/>
          <w:szCs w:val="23"/>
        </w:rPr>
        <w:t xml:space="preserve">Soit, au maximum </w:t>
      </w:r>
      <w:r w:rsidRPr="00480035">
        <w:rPr>
          <w:rFonts w:cstheme="majorHAnsi"/>
          <w:b/>
          <w:szCs w:val="23"/>
        </w:rPr>
        <w:fldChar w:fldCharType="begin"/>
      </w:r>
      <w:r w:rsidRPr="00480035">
        <w:rPr>
          <w:rFonts w:cstheme="majorHAnsi"/>
          <w:b/>
          <w:szCs w:val="23"/>
        </w:rPr>
        <w:instrText xml:space="preserve"> =(Montant_Maxi_HT/TrancheHeureInsertion)*Volume_Tranche \# "#.##0" </w:instrText>
      </w:r>
      <w:r w:rsidRPr="00480035">
        <w:rPr>
          <w:rFonts w:cstheme="majorHAnsi"/>
          <w:b/>
          <w:szCs w:val="23"/>
        </w:rPr>
        <w:fldChar w:fldCharType="separate"/>
      </w:r>
      <w:r w:rsidR="0080746B">
        <w:rPr>
          <w:rFonts w:cstheme="majorHAnsi"/>
          <w:b/>
          <w:noProof/>
          <w:szCs w:val="23"/>
        </w:rPr>
        <w:t>11.138</w:t>
      </w:r>
      <w:r w:rsidRPr="00480035">
        <w:rPr>
          <w:rFonts w:cstheme="majorHAnsi"/>
          <w:b/>
          <w:szCs w:val="23"/>
        </w:rPr>
        <w:fldChar w:fldCharType="end"/>
      </w:r>
      <w:r w:rsidRPr="00480035">
        <w:rPr>
          <w:rFonts w:cstheme="majorHAnsi"/>
          <w:b/>
          <w:szCs w:val="23"/>
        </w:rPr>
        <w:t xml:space="preserve"> heure(s) d’insertion sociale</w:t>
      </w:r>
      <w:r w:rsidRPr="00480035">
        <w:rPr>
          <w:rFonts w:cstheme="majorHAnsi"/>
          <w:szCs w:val="23"/>
        </w:rPr>
        <w:t>.</w:t>
      </w:r>
    </w:p>
    <w:p w14:paraId="37E5330E" w14:textId="77777777" w:rsidR="006D0419" w:rsidRPr="00480035" w:rsidRDefault="006D0419" w:rsidP="006D0419">
      <w:pPr>
        <w:rPr>
          <w:rFonts w:cstheme="majorHAnsi"/>
          <w:szCs w:val="23"/>
        </w:rPr>
      </w:pPr>
    </w:p>
    <w:p w14:paraId="6EE46DB6" w14:textId="302148F7" w:rsidR="006D0419" w:rsidRPr="00480035" w:rsidRDefault="006D0419" w:rsidP="006D0419">
      <w:pPr>
        <w:rPr>
          <w:rFonts w:cstheme="majorHAnsi"/>
          <w:b/>
          <w:szCs w:val="23"/>
        </w:rPr>
      </w:pPr>
      <w:r w:rsidRPr="00480035">
        <w:rPr>
          <w:rFonts w:cstheme="majorHAnsi"/>
          <w:szCs w:val="23"/>
        </w:rPr>
        <w:t xml:space="preserve">Les modalités de mise en œuvre de cette action d’insertion sociale sont stipulées </w:t>
      </w:r>
      <w:r w:rsidR="00F73C1F" w:rsidRPr="00480035">
        <w:rPr>
          <w:rFonts w:cstheme="majorHAnsi"/>
          <w:szCs w:val="23"/>
        </w:rPr>
        <w:t xml:space="preserve">aux </w:t>
      </w:r>
      <w:r w:rsidR="00F73C1F" w:rsidRPr="00480035">
        <w:rPr>
          <w:rFonts w:cstheme="majorHAnsi"/>
          <w:b/>
          <w:szCs w:val="23"/>
        </w:rPr>
        <w:t>Conditions Générales</w:t>
      </w:r>
      <w:r w:rsidRPr="00480035">
        <w:rPr>
          <w:rFonts w:cstheme="majorHAnsi"/>
          <w:szCs w:val="23"/>
        </w:rPr>
        <w:t xml:space="preserve"> de l’</w:t>
      </w:r>
      <w:r w:rsidR="00211AA5" w:rsidRPr="00480035">
        <w:rPr>
          <w:rFonts w:cstheme="majorHAnsi"/>
          <w:szCs w:val="23"/>
        </w:rPr>
        <w:t>accord-cadre</w:t>
      </w:r>
      <w:r w:rsidRPr="00480035">
        <w:rPr>
          <w:rFonts w:cstheme="majorHAnsi"/>
          <w:b/>
          <w:szCs w:val="23"/>
        </w:rPr>
        <w:t>.</w:t>
      </w:r>
    </w:p>
    <w:p w14:paraId="06CEFE4C" w14:textId="77777777" w:rsidR="002855CE" w:rsidRPr="00480035" w:rsidRDefault="002855CE" w:rsidP="002C054C">
      <w:pPr>
        <w:rPr>
          <w:rFonts w:cstheme="majorHAnsi"/>
          <w:szCs w:val="23"/>
        </w:rPr>
      </w:pPr>
    </w:p>
    <w:p w14:paraId="1590F85C" w14:textId="7C68BB77" w:rsidR="002C054C" w:rsidRPr="00480035" w:rsidRDefault="00B84D0E" w:rsidP="00B84D0E">
      <w:pPr>
        <w:pStyle w:val="Titre1"/>
        <w:rPr>
          <w:szCs w:val="23"/>
        </w:rPr>
      </w:pPr>
      <w:r w:rsidRPr="00480035">
        <w:rPr>
          <w:szCs w:val="23"/>
        </w:rPr>
        <w:t>PRIX DE L’ACCORD-CADRE</w:t>
      </w:r>
    </w:p>
    <w:p w14:paraId="7594A4B4" w14:textId="5B6DFA13" w:rsidR="002C054C" w:rsidRPr="00480035" w:rsidRDefault="002C054C" w:rsidP="002C054C">
      <w:pPr>
        <w:rPr>
          <w:rFonts w:cstheme="majorHAnsi"/>
          <w:szCs w:val="23"/>
        </w:rPr>
      </w:pPr>
    </w:p>
    <w:p w14:paraId="627F91F0" w14:textId="30CA8971" w:rsidR="002C054C" w:rsidRPr="00480035" w:rsidRDefault="00B84D0E" w:rsidP="002C054C">
      <w:pPr>
        <w:rPr>
          <w:rFonts w:cstheme="majorHAnsi"/>
          <w:szCs w:val="23"/>
        </w:rPr>
      </w:pPr>
      <w:r w:rsidRPr="00480035">
        <w:rPr>
          <w:rFonts w:cstheme="majorHAnsi"/>
          <w:szCs w:val="23"/>
        </w:rPr>
        <w:t>Les prix de l’accord-cadre</w:t>
      </w:r>
      <w:r w:rsidR="00F67197" w:rsidRPr="00480035">
        <w:rPr>
          <w:rFonts w:cstheme="majorHAnsi"/>
          <w:szCs w:val="23"/>
        </w:rPr>
        <w:t xml:space="preserve"> </w:t>
      </w:r>
      <w:r w:rsidRPr="00480035">
        <w:rPr>
          <w:rFonts w:cstheme="majorHAnsi"/>
          <w:szCs w:val="23"/>
        </w:rPr>
        <w:t xml:space="preserve">sont </w:t>
      </w:r>
      <w:r w:rsidR="00097B75" w:rsidRPr="00480035">
        <w:rPr>
          <w:rFonts w:cstheme="majorHAnsi"/>
          <w:szCs w:val="23"/>
        </w:rPr>
        <w:t>listés</w:t>
      </w:r>
      <w:r w:rsidR="006D0419" w:rsidRPr="00480035">
        <w:rPr>
          <w:rFonts w:cstheme="majorHAnsi"/>
          <w:szCs w:val="23"/>
        </w:rPr>
        <w:t xml:space="preserve"> au </w:t>
      </w:r>
      <w:r w:rsidR="006D0419" w:rsidRPr="00480035">
        <w:rPr>
          <w:rFonts w:cstheme="majorHAnsi"/>
          <w:b/>
          <w:szCs w:val="23"/>
        </w:rPr>
        <w:t>B</w:t>
      </w:r>
      <w:r w:rsidR="00F73C1F" w:rsidRPr="00480035">
        <w:rPr>
          <w:rFonts w:cstheme="majorHAnsi"/>
          <w:b/>
          <w:szCs w:val="23"/>
        </w:rPr>
        <w:t xml:space="preserve">ordereau des </w:t>
      </w:r>
      <w:r w:rsidR="006D0419" w:rsidRPr="00480035">
        <w:rPr>
          <w:rFonts w:cstheme="majorHAnsi"/>
          <w:b/>
          <w:szCs w:val="23"/>
        </w:rPr>
        <w:t>P</w:t>
      </w:r>
      <w:r w:rsidR="00F73C1F" w:rsidRPr="00480035">
        <w:rPr>
          <w:rFonts w:cstheme="majorHAnsi"/>
          <w:b/>
          <w:szCs w:val="23"/>
        </w:rPr>
        <w:t xml:space="preserve">rix </w:t>
      </w:r>
      <w:r w:rsidR="006D0419" w:rsidRPr="00480035">
        <w:rPr>
          <w:rFonts w:cstheme="majorHAnsi"/>
          <w:b/>
          <w:szCs w:val="23"/>
        </w:rPr>
        <w:t>U</w:t>
      </w:r>
      <w:r w:rsidR="00F73C1F" w:rsidRPr="00480035">
        <w:rPr>
          <w:rFonts w:cstheme="majorHAnsi"/>
          <w:b/>
          <w:szCs w:val="23"/>
        </w:rPr>
        <w:t>nitaires</w:t>
      </w:r>
      <w:r w:rsidR="00CD58A9" w:rsidRPr="00CD58A9">
        <w:rPr>
          <w:rFonts w:cstheme="majorHAnsi"/>
          <w:szCs w:val="23"/>
        </w:rPr>
        <w:t xml:space="preserve"> </w:t>
      </w:r>
      <w:r w:rsidR="00CD58A9" w:rsidRPr="00480035">
        <w:rPr>
          <w:rFonts w:cstheme="majorHAnsi"/>
          <w:szCs w:val="23"/>
        </w:rPr>
        <w:t>de l’accord-cadre</w:t>
      </w:r>
      <w:r w:rsidRPr="00480035">
        <w:rPr>
          <w:rFonts w:cstheme="majorHAnsi"/>
          <w:szCs w:val="23"/>
        </w:rPr>
        <w:t>.</w:t>
      </w:r>
    </w:p>
    <w:p w14:paraId="14A08979" w14:textId="7EEC7F6C" w:rsidR="00F67197" w:rsidRPr="00480035" w:rsidRDefault="00F67197" w:rsidP="002C054C">
      <w:pPr>
        <w:rPr>
          <w:rFonts w:cstheme="majorHAnsi"/>
          <w:szCs w:val="23"/>
        </w:rPr>
      </w:pPr>
    </w:p>
    <w:p w14:paraId="22D6956D" w14:textId="694CCA5F" w:rsidR="00211AA5" w:rsidRPr="00480035" w:rsidRDefault="00F67197" w:rsidP="00211AA5">
      <w:pPr>
        <w:rPr>
          <w:rFonts w:cstheme="majorHAnsi"/>
          <w:szCs w:val="23"/>
        </w:rPr>
      </w:pPr>
      <w:r w:rsidRPr="00480035">
        <w:rPr>
          <w:rFonts w:cstheme="majorHAnsi"/>
          <w:szCs w:val="23"/>
        </w:rPr>
        <w:t xml:space="preserve">Ces </w:t>
      </w:r>
      <w:r w:rsidR="006F604F" w:rsidRPr="00480035">
        <w:rPr>
          <w:rFonts w:cstheme="majorHAnsi"/>
          <w:szCs w:val="23"/>
        </w:rPr>
        <w:t>prix</w:t>
      </w:r>
      <w:r w:rsidRPr="00480035">
        <w:rPr>
          <w:rFonts w:cstheme="majorHAnsi"/>
          <w:szCs w:val="23"/>
        </w:rPr>
        <w:t xml:space="preserve"> </w:t>
      </w:r>
      <w:r w:rsidR="00211AA5" w:rsidRPr="00480035">
        <w:rPr>
          <w:rFonts w:cstheme="majorHAnsi"/>
          <w:szCs w:val="23"/>
        </w:rPr>
        <w:t>sont révisables dans les conditions stipulées au</w:t>
      </w:r>
      <w:r w:rsidR="00F73C1F" w:rsidRPr="00480035">
        <w:rPr>
          <w:rFonts w:cstheme="majorHAnsi"/>
          <w:szCs w:val="23"/>
        </w:rPr>
        <w:t>x</w:t>
      </w:r>
      <w:r w:rsidR="00211AA5" w:rsidRPr="00480035">
        <w:rPr>
          <w:rFonts w:cstheme="majorHAnsi"/>
          <w:szCs w:val="23"/>
        </w:rPr>
        <w:t xml:space="preserve"> </w:t>
      </w:r>
      <w:r w:rsidR="00F73C1F" w:rsidRPr="00480035">
        <w:rPr>
          <w:rFonts w:cstheme="majorHAnsi"/>
          <w:b/>
          <w:szCs w:val="23"/>
        </w:rPr>
        <w:t>Conditions Générales</w:t>
      </w:r>
      <w:r w:rsidR="005A32BF" w:rsidRPr="00480035">
        <w:rPr>
          <w:rFonts w:cstheme="majorHAnsi"/>
          <w:szCs w:val="23"/>
        </w:rPr>
        <w:t xml:space="preserve"> de l’accord-cadre</w:t>
      </w:r>
      <w:r w:rsidR="00211AA5" w:rsidRPr="00480035">
        <w:rPr>
          <w:rFonts w:cstheme="majorHAnsi"/>
          <w:szCs w:val="23"/>
        </w:rPr>
        <w:t>.</w:t>
      </w:r>
    </w:p>
    <w:p w14:paraId="39A0D7BF" w14:textId="11D09BBC" w:rsidR="002C054C" w:rsidRPr="00480035" w:rsidRDefault="002C054C" w:rsidP="002C054C">
      <w:pPr>
        <w:rPr>
          <w:rFonts w:cstheme="majorHAnsi"/>
          <w:szCs w:val="23"/>
        </w:rPr>
      </w:pPr>
    </w:p>
    <w:p w14:paraId="48994DC8" w14:textId="5803F970" w:rsidR="006F604F" w:rsidRPr="00480035" w:rsidRDefault="00863DF2" w:rsidP="006F604F">
      <w:pPr>
        <w:pStyle w:val="Titre1"/>
        <w:rPr>
          <w:szCs w:val="23"/>
        </w:rPr>
      </w:pPr>
      <w:r w:rsidRPr="00480035">
        <w:rPr>
          <w:szCs w:val="23"/>
        </w:rPr>
        <w:t>MODALITES DE PAIEMENT</w:t>
      </w:r>
    </w:p>
    <w:p w14:paraId="567B0C40" w14:textId="07EE6294" w:rsidR="006F604F" w:rsidRPr="00480035" w:rsidRDefault="006F604F" w:rsidP="002C054C">
      <w:pPr>
        <w:rPr>
          <w:rFonts w:cstheme="majorHAnsi"/>
          <w:szCs w:val="23"/>
        </w:rPr>
      </w:pPr>
    </w:p>
    <w:p w14:paraId="5F488C06" w14:textId="6A3E7D2F" w:rsidR="006F604F" w:rsidRPr="00480035" w:rsidRDefault="00BA6ADC" w:rsidP="002C054C">
      <w:pPr>
        <w:rPr>
          <w:rFonts w:cstheme="majorHAnsi"/>
          <w:szCs w:val="23"/>
        </w:rPr>
      </w:pPr>
      <w:r w:rsidRPr="00480035">
        <w:rPr>
          <w:rFonts w:cstheme="majorHAnsi"/>
          <w:szCs w:val="23"/>
        </w:rPr>
        <w:t>Les paiements sont effectués par</w:t>
      </w:r>
      <w:r w:rsidRPr="00480035">
        <w:rPr>
          <w:rFonts w:cstheme="majorHAnsi"/>
          <w:b/>
          <w:szCs w:val="23"/>
        </w:rPr>
        <w:t xml:space="preserve"> virement bancaire « SEPA »</w:t>
      </w:r>
      <w:r w:rsidRPr="00480035">
        <w:rPr>
          <w:rFonts w:cstheme="majorHAnsi"/>
          <w:szCs w:val="23"/>
        </w:rPr>
        <w:t xml:space="preserve"> par l’</w:t>
      </w:r>
      <w:r w:rsidR="002942A6" w:rsidRPr="00480035">
        <w:rPr>
          <w:rFonts w:cstheme="majorHAnsi"/>
          <w:b/>
          <w:szCs w:val="23"/>
        </w:rPr>
        <w:t>O</w:t>
      </w:r>
      <w:r w:rsidRPr="00480035">
        <w:rPr>
          <w:rFonts w:cstheme="majorHAnsi"/>
          <w:b/>
          <w:szCs w:val="23"/>
        </w:rPr>
        <w:t xml:space="preserve">rganisme bénéficiaire </w:t>
      </w:r>
      <w:r w:rsidRPr="00480035">
        <w:rPr>
          <w:rFonts w:cstheme="majorHAnsi"/>
          <w:szCs w:val="23"/>
        </w:rPr>
        <w:t>de la prestation d</w:t>
      </w:r>
      <w:r w:rsidR="00F73C1F" w:rsidRPr="00480035">
        <w:rPr>
          <w:rFonts w:cstheme="majorHAnsi"/>
          <w:szCs w:val="23"/>
        </w:rPr>
        <w:t>’envoi ou d’archivage de lettres recommandées</w:t>
      </w:r>
      <w:r w:rsidRPr="00480035">
        <w:rPr>
          <w:rFonts w:cstheme="majorHAnsi"/>
          <w:szCs w:val="23"/>
        </w:rPr>
        <w:t xml:space="preserve"> </w:t>
      </w:r>
      <w:r w:rsidR="002942A6" w:rsidRPr="00480035">
        <w:rPr>
          <w:rFonts w:cstheme="majorHAnsi"/>
          <w:szCs w:val="23"/>
        </w:rPr>
        <w:t xml:space="preserve">et </w:t>
      </w:r>
      <w:r w:rsidR="00E9339A" w:rsidRPr="00480035">
        <w:rPr>
          <w:rFonts w:cstheme="majorHAnsi"/>
          <w:szCs w:val="23"/>
        </w:rPr>
        <w:t xml:space="preserve">ce </w:t>
      </w:r>
      <w:r w:rsidRPr="00480035">
        <w:rPr>
          <w:rFonts w:cstheme="majorHAnsi"/>
          <w:szCs w:val="23"/>
        </w:rPr>
        <w:t xml:space="preserve">dans les conditions </w:t>
      </w:r>
      <w:r w:rsidR="002942A6" w:rsidRPr="00480035">
        <w:rPr>
          <w:rFonts w:cstheme="majorHAnsi"/>
          <w:szCs w:val="23"/>
        </w:rPr>
        <w:t xml:space="preserve">et termes </w:t>
      </w:r>
      <w:r w:rsidRPr="00480035">
        <w:rPr>
          <w:rFonts w:cstheme="majorHAnsi"/>
          <w:szCs w:val="23"/>
        </w:rPr>
        <w:t>stipulés</w:t>
      </w:r>
      <w:r w:rsidR="002942A6" w:rsidRPr="00480035">
        <w:rPr>
          <w:rFonts w:cstheme="majorHAnsi"/>
          <w:szCs w:val="23"/>
        </w:rPr>
        <w:t xml:space="preserve"> au </w:t>
      </w:r>
      <w:r w:rsidR="00F73C1F" w:rsidRPr="00480035">
        <w:rPr>
          <w:rFonts w:cstheme="majorHAnsi"/>
          <w:b/>
          <w:szCs w:val="23"/>
        </w:rPr>
        <w:t>Conditions Administratives Particulières</w:t>
      </w:r>
      <w:r w:rsidR="002942A6" w:rsidRPr="00480035">
        <w:rPr>
          <w:rFonts w:cstheme="majorHAnsi"/>
          <w:szCs w:val="23"/>
        </w:rPr>
        <w:t xml:space="preserve"> de l’accord-cadre.</w:t>
      </w:r>
    </w:p>
    <w:p w14:paraId="164308E8" w14:textId="41A869DC" w:rsidR="006F604F" w:rsidRPr="00480035" w:rsidRDefault="006F604F" w:rsidP="002C054C">
      <w:pPr>
        <w:rPr>
          <w:rFonts w:cstheme="majorHAnsi"/>
          <w:szCs w:val="23"/>
        </w:rPr>
      </w:pPr>
    </w:p>
    <w:p w14:paraId="4EE2C3AC" w14:textId="38FB319A" w:rsidR="00BA6ADC" w:rsidRPr="00480035" w:rsidRDefault="00BA6ADC" w:rsidP="00BA6ADC">
      <w:pPr>
        <w:rPr>
          <w:rFonts w:cstheme="majorHAnsi"/>
          <w:szCs w:val="23"/>
        </w:rPr>
      </w:pPr>
      <w:r w:rsidRPr="00480035">
        <w:rPr>
          <w:rFonts w:cstheme="majorHAnsi"/>
          <w:szCs w:val="23"/>
        </w:rPr>
        <w:t xml:space="preserve">En cas de groupement solidaire, les virements </w:t>
      </w:r>
      <w:r w:rsidR="002942A6" w:rsidRPr="00480035">
        <w:rPr>
          <w:rFonts w:cstheme="majorHAnsi"/>
          <w:szCs w:val="23"/>
        </w:rPr>
        <w:t xml:space="preserve">d’un </w:t>
      </w:r>
      <w:r w:rsidR="002942A6" w:rsidRPr="00480035">
        <w:rPr>
          <w:rFonts w:cstheme="majorHAnsi"/>
          <w:b/>
          <w:szCs w:val="23"/>
        </w:rPr>
        <w:t>Organisme bénéficiaire</w:t>
      </w:r>
      <w:r w:rsidR="002942A6" w:rsidRPr="00480035">
        <w:rPr>
          <w:rFonts w:cstheme="majorHAnsi"/>
          <w:szCs w:val="23"/>
        </w:rPr>
        <w:t xml:space="preserve"> </w:t>
      </w:r>
      <w:r w:rsidRPr="00480035">
        <w:rPr>
          <w:rFonts w:cstheme="majorHAnsi"/>
          <w:szCs w:val="23"/>
        </w:rPr>
        <w:t xml:space="preserve">sont effectués sur le compte unique géré par le mandataire du groupement dont le RIB est joint au présent </w:t>
      </w:r>
      <w:r w:rsidR="00F73C1F" w:rsidRPr="00480035">
        <w:rPr>
          <w:rFonts w:cstheme="majorHAnsi"/>
          <w:b/>
          <w:szCs w:val="23"/>
        </w:rPr>
        <w:t>Acte d’Engagement</w:t>
      </w:r>
      <w:r w:rsidRPr="00480035">
        <w:rPr>
          <w:rFonts w:cstheme="majorHAnsi"/>
          <w:szCs w:val="23"/>
        </w:rPr>
        <w:t>.</w:t>
      </w:r>
    </w:p>
    <w:p w14:paraId="6C796F01" w14:textId="77777777" w:rsidR="00BA6ADC" w:rsidRPr="00480035" w:rsidRDefault="00BA6ADC" w:rsidP="00BA6ADC">
      <w:pPr>
        <w:rPr>
          <w:rFonts w:cstheme="majorHAnsi"/>
          <w:szCs w:val="23"/>
        </w:rPr>
      </w:pPr>
    </w:p>
    <w:p w14:paraId="09A46B2F" w14:textId="0B40ED52" w:rsidR="00BA6ADC" w:rsidRPr="00480035" w:rsidRDefault="00BA6ADC" w:rsidP="00BA6ADC">
      <w:pPr>
        <w:rPr>
          <w:rFonts w:cstheme="majorHAnsi"/>
          <w:szCs w:val="23"/>
        </w:rPr>
      </w:pPr>
      <w:r w:rsidRPr="00480035">
        <w:rPr>
          <w:rFonts w:cstheme="majorHAnsi"/>
          <w:szCs w:val="23"/>
        </w:rPr>
        <w:t xml:space="preserve">En cas de groupement conjoint, les </w:t>
      </w:r>
      <w:r w:rsidR="001E3F01" w:rsidRPr="00480035">
        <w:rPr>
          <w:rFonts w:cstheme="majorHAnsi"/>
          <w:szCs w:val="23"/>
        </w:rPr>
        <w:t xml:space="preserve">virements d’un </w:t>
      </w:r>
      <w:r w:rsidR="001E3F01" w:rsidRPr="00480035">
        <w:rPr>
          <w:rFonts w:cstheme="majorHAnsi"/>
          <w:b/>
          <w:szCs w:val="23"/>
        </w:rPr>
        <w:t>Organisme bénéficiaire</w:t>
      </w:r>
      <w:r w:rsidRPr="00480035">
        <w:rPr>
          <w:rFonts w:cstheme="majorHAnsi"/>
          <w:szCs w:val="23"/>
        </w:rPr>
        <w:t xml:space="preserve"> sont effectués sur les comptes propres à chacun des membres du groupement dont les RIB sont joints au présent </w:t>
      </w:r>
      <w:r w:rsidR="00F73C1F" w:rsidRPr="00480035">
        <w:rPr>
          <w:rFonts w:cstheme="majorHAnsi"/>
          <w:b/>
          <w:szCs w:val="23"/>
        </w:rPr>
        <w:t>Acte d’Engagement</w:t>
      </w:r>
      <w:r w:rsidRPr="00480035">
        <w:rPr>
          <w:rFonts w:cstheme="majorHAnsi"/>
          <w:szCs w:val="23"/>
        </w:rPr>
        <w:t xml:space="preserve">. </w:t>
      </w:r>
    </w:p>
    <w:p w14:paraId="03B09A42" w14:textId="77777777" w:rsidR="00BA6ADC" w:rsidRPr="00480035" w:rsidRDefault="00BA6ADC" w:rsidP="00BA6ADC">
      <w:pPr>
        <w:rPr>
          <w:rFonts w:cstheme="majorHAnsi"/>
          <w:szCs w:val="23"/>
        </w:rPr>
      </w:pPr>
    </w:p>
    <w:p w14:paraId="291A8196" w14:textId="77777777" w:rsidR="00BA6ADC" w:rsidRPr="00480035" w:rsidRDefault="00BA6ADC" w:rsidP="00BA6ADC">
      <w:pPr>
        <w:rPr>
          <w:rFonts w:cstheme="majorHAnsi"/>
          <w:szCs w:val="23"/>
        </w:rPr>
      </w:pPr>
      <w:r w:rsidRPr="00480035">
        <w:rPr>
          <w:rFonts w:cstheme="majorHAnsi"/>
          <w:szCs w:val="23"/>
        </w:rPr>
        <w:t>Dans cette dernière hypothèse, la répartition des paiements entre membres du groupement s’effectue comme indiqué par le mandataire du groupement lors de la passation de la commande.</w:t>
      </w:r>
    </w:p>
    <w:p w14:paraId="74F1ECCB" w14:textId="77777777" w:rsidR="006F604F" w:rsidRPr="00480035" w:rsidRDefault="006F604F" w:rsidP="002C054C">
      <w:pPr>
        <w:rPr>
          <w:rFonts w:cstheme="majorHAnsi"/>
          <w:szCs w:val="23"/>
        </w:rPr>
      </w:pPr>
    </w:p>
    <w:p w14:paraId="213F079A" w14:textId="77777777" w:rsidR="00480035" w:rsidRPr="00480035" w:rsidRDefault="00480035">
      <w:pPr>
        <w:spacing w:after="160" w:line="259" w:lineRule="auto"/>
        <w:contextualSpacing w:val="0"/>
        <w:jc w:val="left"/>
        <w:rPr>
          <w:rFonts w:eastAsiaTheme="majorEastAsia" w:cstheme="majorHAnsi"/>
          <w:b/>
          <w:color w:val="FFFFFF" w:themeColor="background1"/>
          <w:szCs w:val="23"/>
        </w:rPr>
      </w:pPr>
      <w:r w:rsidRPr="00480035">
        <w:rPr>
          <w:rFonts w:cstheme="majorHAnsi"/>
          <w:szCs w:val="23"/>
        </w:rPr>
        <w:br w:type="page"/>
      </w:r>
    </w:p>
    <w:p w14:paraId="0C5577AC" w14:textId="4EBF702B" w:rsidR="00D73F5C" w:rsidRPr="00480035" w:rsidRDefault="00645379" w:rsidP="007A390A">
      <w:pPr>
        <w:pStyle w:val="Titre1"/>
        <w:rPr>
          <w:szCs w:val="23"/>
        </w:rPr>
      </w:pPr>
      <w:r w:rsidRPr="00480035">
        <w:rPr>
          <w:szCs w:val="23"/>
        </w:rPr>
        <w:t>SIGNATURE DES PARTIES A L’ACCORD-CADRE</w:t>
      </w:r>
    </w:p>
    <w:p w14:paraId="4C1EA872" w14:textId="44477FAE" w:rsidR="00D73F5C" w:rsidRPr="00480035" w:rsidRDefault="00D73F5C" w:rsidP="00FA158B">
      <w:pPr>
        <w:rPr>
          <w:rFonts w:cstheme="majorHAnsi"/>
          <w:szCs w:val="23"/>
        </w:rPr>
      </w:pPr>
    </w:p>
    <w:p w14:paraId="3C26A139" w14:textId="77777777" w:rsidR="00645379" w:rsidRPr="00480035" w:rsidRDefault="00645379" w:rsidP="00FA158B">
      <w:pPr>
        <w:rPr>
          <w:rFonts w:cstheme="majorHAnsi"/>
          <w:szCs w:val="23"/>
        </w:rPr>
        <w:sectPr w:rsidR="00645379" w:rsidRPr="00480035" w:rsidSect="001E3F01">
          <w:footnotePr>
            <w:numRestart w:val="eachSect"/>
          </w:footnotePr>
          <w:pgSz w:w="11906" w:h="16838" w:code="9"/>
          <w:pgMar w:top="1418" w:right="1418" w:bottom="1418" w:left="1418" w:header="907" w:footer="1020" w:gutter="0"/>
          <w:pgBorders w:offsetFrom="page">
            <w:top w:val="twistedLines1" w:sz="14" w:space="24" w:color="002060"/>
            <w:left w:val="twistedLines1" w:sz="14" w:space="24" w:color="002060"/>
            <w:bottom w:val="twistedLines1" w:sz="14" w:space="24" w:color="002060"/>
            <w:right w:val="twistedLines1" w:sz="14" w:space="24" w:color="002060"/>
          </w:pgBorders>
          <w:cols w:space="708"/>
          <w:docGrid w:linePitch="360"/>
        </w:sectPr>
      </w:pPr>
    </w:p>
    <w:p w14:paraId="05FA0E8E" w14:textId="386EC64C" w:rsidR="00645379" w:rsidRPr="00480035" w:rsidRDefault="00645379" w:rsidP="00FA158B">
      <w:pPr>
        <w:rPr>
          <w:rFonts w:cstheme="majorHAnsi"/>
          <w:szCs w:val="23"/>
        </w:rPr>
      </w:pPr>
      <w:r w:rsidRPr="00480035">
        <w:rPr>
          <w:rFonts w:cstheme="majorHAnsi"/>
          <w:szCs w:val="23"/>
        </w:rPr>
        <w:t xml:space="preserve">Par la signature du présent </w:t>
      </w:r>
      <w:r w:rsidRPr="00480035">
        <w:rPr>
          <w:rFonts w:cstheme="majorHAnsi"/>
          <w:b/>
          <w:szCs w:val="23"/>
        </w:rPr>
        <w:fldChar w:fldCharType="begin"/>
      </w:r>
      <w:r w:rsidRPr="00480035">
        <w:rPr>
          <w:rFonts w:cstheme="majorHAnsi"/>
          <w:b/>
          <w:szCs w:val="23"/>
        </w:rPr>
        <w:instrText xml:space="preserve"> REF Type_Document \h  \* MERGEFORMAT </w:instrText>
      </w:r>
      <w:r w:rsidRPr="00480035">
        <w:rPr>
          <w:rFonts w:cstheme="majorHAnsi"/>
          <w:b/>
          <w:szCs w:val="23"/>
        </w:rPr>
      </w:r>
      <w:r w:rsidRPr="00480035">
        <w:rPr>
          <w:rFonts w:cstheme="majorHAnsi"/>
          <w:b/>
          <w:szCs w:val="23"/>
        </w:rPr>
        <w:fldChar w:fldCharType="separate"/>
      </w:r>
      <w:r w:rsidR="0080746B" w:rsidRPr="00480035">
        <w:rPr>
          <w:rFonts w:cstheme="majorHAnsi"/>
          <w:b/>
          <w:bCs/>
          <w:szCs w:val="23"/>
        </w:rPr>
        <w:t>Acte d’Engagement</w:t>
      </w:r>
      <w:r w:rsidRPr="00480035">
        <w:rPr>
          <w:rFonts w:cstheme="majorHAnsi"/>
          <w:b/>
          <w:szCs w:val="23"/>
        </w:rPr>
        <w:fldChar w:fldCharType="end"/>
      </w:r>
      <w:r w:rsidRPr="00480035">
        <w:rPr>
          <w:rFonts w:cstheme="majorHAnsi"/>
          <w:b/>
          <w:szCs w:val="23"/>
        </w:rPr>
        <w:t xml:space="preserve">, </w:t>
      </w:r>
      <w:r w:rsidRPr="00480035">
        <w:rPr>
          <w:rFonts w:cstheme="majorHAnsi"/>
          <w:szCs w:val="23"/>
        </w:rPr>
        <w:t xml:space="preserve">le </w:t>
      </w:r>
      <w:r w:rsidR="00F31184" w:rsidRPr="00480035">
        <w:rPr>
          <w:rFonts w:cstheme="majorHAnsi"/>
          <w:b/>
          <w:szCs w:val="23"/>
        </w:rPr>
        <w:t>Prestataire</w:t>
      </w:r>
      <w:r w:rsidRPr="00480035">
        <w:rPr>
          <w:rFonts w:cstheme="majorHAnsi"/>
          <w:szCs w:val="23"/>
        </w:rPr>
        <w:t xml:space="preserve"> en tant que (sélectionnez l’une des deux cases) :</w:t>
      </w:r>
    </w:p>
    <w:permStart w:id="493967529" w:edGrp="everyone"/>
    <w:p w14:paraId="56413B40" w14:textId="6441AD92" w:rsidR="00645379" w:rsidRPr="00480035" w:rsidRDefault="00103059" w:rsidP="0093682B">
      <w:pPr>
        <w:pStyle w:val="Paragraphedeliste"/>
        <w:numPr>
          <w:ilvl w:val="0"/>
          <w:numId w:val="10"/>
        </w:numPr>
        <w:ind w:left="426"/>
        <w:rPr>
          <w:rFonts w:asciiTheme="majorHAnsi" w:hAnsiTheme="majorHAnsi" w:cstheme="majorHAnsi"/>
          <w:szCs w:val="23"/>
        </w:rPr>
      </w:pPr>
      <w:sdt>
        <w:sdtPr>
          <w:rPr>
            <w:rFonts w:asciiTheme="majorHAnsi" w:eastAsia="MS Gothic" w:hAnsiTheme="majorHAnsi" w:cstheme="majorHAnsi"/>
            <w:b/>
            <w:szCs w:val="23"/>
          </w:rPr>
          <w:id w:val="-491253027"/>
          <w14:checkbox>
            <w14:checked w14:val="0"/>
            <w14:checkedState w14:val="2612" w14:font="MS Gothic"/>
            <w14:uncheckedState w14:val="2610" w14:font="MS Gothic"/>
          </w14:checkbox>
        </w:sdtPr>
        <w:sdtEndPr/>
        <w:sdtContent>
          <w:r w:rsidR="00645379" w:rsidRPr="00480035">
            <w:rPr>
              <w:rFonts w:ascii="Segoe UI Symbol" w:eastAsia="MS Gothic" w:hAnsi="Segoe UI Symbol" w:cs="Segoe UI Symbol"/>
              <w:b/>
              <w:szCs w:val="23"/>
            </w:rPr>
            <w:t>☐</w:t>
          </w:r>
        </w:sdtContent>
      </w:sdt>
      <w:permEnd w:id="493967529"/>
      <w:r w:rsidR="00645379" w:rsidRPr="00480035">
        <w:rPr>
          <w:rFonts w:asciiTheme="majorHAnsi" w:hAnsiTheme="majorHAnsi" w:cstheme="majorHAnsi"/>
          <w:szCs w:val="23"/>
        </w:rPr>
        <w:t xml:space="preserve"> </w:t>
      </w:r>
      <w:r w:rsidR="009C7983" w:rsidRPr="00480035">
        <w:rPr>
          <w:rFonts w:asciiTheme="majorHAnsi" w:hAnsiTheme="majorHAnsi" w:cstheme="majorHAnsi"/>
          <w:b/>
          <w:szCs w:val="23"/>
        </w:rPr>
        <w:t xml:space="preserve">Unique </w:t>
      </w:r>
      <w:r w:rsidR="00645379" w:rsidRPr="00480035">
        <w:rPr>
          <w:rFonts w:asciiTheme="majorHAnsi" w:hAnsiTheme="majorHAnsi" w:cstheme="majorHAnsi"/>
          <w:b/>
          <w:szCs w:val="23"/>
        </w:rPr>
        <w:t>opérateur économique</w:t>
      </w:r>
      <w:r w:rsidR="00645379" w:rsidRPr="00480035">
        <w:rPr>
          <w:rFonts w:asciiTheme="majorHAnsi" w:hAnsiTheme="majorHAnsi" w:cstheme="majorHAnsi"/>
          <w:szCs w:val="23"/>
        </w:rPr>
        <w:t xml:space="preserve"> s’engage  à </w:t>
      </w:r>
      <w:r w:rsidR="00BA6ADC" w:rsidRPr="00480035">
        <w:rPr>
          <w:rFonts w:asciiTheme="majorHAnsi" w:hAnsiTheme="majorHAnsi" w:cstheme="majorHAnsi"/>
          <w:szCs w:val="23"/>
        </w:rPr>
        <w:t>fournir un</w:t>
      </w:r>
      <w:r w:rsidR="00645379" w:rsidRPr="00480035">
        <w:rPr>
          <w:rFonts w:asciiTheme="majorHAnsi" w:hAnsiTheme="majorHAnsi" w:cstheme="majorHAnsi"/>
          <w:szCs w:val="23"/>
        </w:rPr>
        <w:t xml:space="preserve"> </w:t>
      </w:r>
      <w:r w:rsidR="00CC15B0" w:rsidRPr="00480035">
        <w:rPr>
          <w:rFonts w:asciiTheme="majorHAnsi" w:hAnsiTheme="majorHAnsi" w:cstheme="majorHAnsi"/>
          <w:b/>
          <w:szCs w:val="23"/>
        </w:rPr>
        <w:fldChar w:fldCharType="begin"/>
      </w:r>
      <w:r w:rsidR="00CC15B0" w:rsidRPr="00480035">
        <w:rPr>
          <w:rFonts w:asciiTheme="majorHAnsi" w:hAnsiTheme="majorHAnsi" w:cstheme="majorHAnsi"/>
          <w:b/>
          <w:szCs w:val="23"/>
        </w:rPr>
        <w:instrText xml:space="preserve"> REF  Objectif_Marché  \* MERGEFORMAT </w:instrText>
      </w:r>
      <w:r w:rsidR="00CC15B0" w:rsidRPr="00480035">
        <w:rPr>
          <w:rFonts w:asciiTheme="majorHAnsi" w:hAnsiTheme="majorHAnsi" w:cstheme="majorHAnsi"/>
          <w:b/>
          <w:szCs w:val="23"/>
        </w:rPr>
        <w:fldChar w:fldCharType="separate"/>
      </w:r>
      <w:r w:rsidR="0080746B" w:rsidRPr="0080746B">
        <w:rPr>
          <w:rFonts w:asciiTheme="majorHAnsi" w:hAnsiTheme="majorHAnsi" w:cstheme="majorHAnsi"/>
          <w:b/>
          <w:szCs w:val="23"/>
        </w:rPr>
        <w:t>Service d’envoi et d’archivage de lettres recommandées</w:t>
      </w:r>
      <w:r w:rsidR="00CC15B0" w:rsidRPr="00480035">
        <w:rPr>
          <w:rFonts w:asciiTheme="majorHAnsi" w:hAnsiTheme="majorHAnsi" w:cstheme="majorHAnsi"/>
          <w:b/>
          <w:szCs w:val="23"/>
        </w:rPr>
        <w:fldChar w:fldCharType="end"/>
      </w:r>
      <w:r w:rsidR="00BA6ADC" w:rsidRPr="00480035">
        <w:rPr>
          <w:rFonts w:asciiTheme="majorHAnsi" w:hAnsiTheme="majorHAnsi" w:cstheme="majorHAnsi"/>
          <w:szCs w:val="23"/>
        </w:rPr>
        <w:t xml:space="preserve"> </w:t>
      </w:r>
      <w:r w:rsidR="00645379" w:rsidRPr="00480035">
        <w:rPr>
          <w:rFonts w:asciiTheme="majorHAnsi" w:hAnsiTheme="majorHAnsi" w:cstheme="majorHAnsi"/>
          <w:szCs w:val="23"/>
        </w:rPr>
        <w:t>dans les conditions stipulées à l’</w:t>
      </w:r>
      <w:r w:rsidR="001A46CC" w:rsidRPr="00480035">
        <w:rPr>
          <w:rFonts w:asciiTheme="majorHAnsi" w:hAnsiTheme="majorHAnsi" w:cstheme="majorHAnsi"/>
          <w:szCs w:val="23"/>
        </w:rPr>
        <w:t>accord-cadre</w:t>
      </w:r>
      <w:r w:rsidR="009C7983" w:rsidRPr="00480035">
        <w:rPr>
          <w:rFonts w:asciiTheme="majorHAnsi" w:hAnsiTheme="majorHAnsi" w:cstheme="majorHAnsi"/>
          <w:szCs w:val="23"/>
        </w:rPr>
        <w:t xml:space="preserve"> </w:t>
      </w:r>
      <w:r w:rsidR="00645379" w:rsidRPr="00480035">
        <w:rPr>
          <w:rFonts w:asciiTheme="majorHAnsi" w:hAnsiTheme="majorHAnsi" w:cstheme="majorHAnsi"/>
          <w:szCs w:val="23"/>
        </w:rPr>
        <w:t>et ce sur la base de son offre.</w:t>
      </w:r>
    </w:p>
    <w:permStart w:id="913192143" w:edGrp="everyone"/>
    <w:p w14:paraId="1F8ADE4B" w14:textId="470C1FCB" w:rsidR="00645379" w:rsidRPr="00480035" w:rsidRDefault="00103059" w:rsidP="0093682B">
      <w:pPr>
        <w:pStyle w:val="Paragraphedeliste"/>
        <w:numPr>
          <w:ilvl w:val="0"/>
          <w:numId w:val="9"/>
        </w:numPr>
        <w:ind w:left="426"/>
        <w:rPr>
          <w:rFonts w:asciiTheme="majorHAnsi" w:hAnsiTheme="majorHAnsi" w:cstheme="majorHAnsi"/>
          <w:szCs w:val="23"/>
        </w:rPr>
      </w:pPr>
      <w:sdt>
        <w:sdtPr>
          <w:rPr>
            <w:rFonts w:asciiTheme="majorHAnsi" w:eastAsia="MS Gothic" w:hAnsiTheme="majorHAnsi" w:cstheme="majorHAnsi"/>
            <w:b/>
            <w:szCs w:val="23"/>
          </w:rPr>
          <w:id w:val="-99650188"/>
          <w14:checkbox>
            <w14:checked w14:val="0"/>
            <w14:checkedState w14:val="2612" w14:font="MS Gothic"/>
            <w14:uncheckedState w14:val="2610" w14:font="MS Gothic"/>
          </w14:checkbox>
        </w:sdtPr>
        <w:sdtEndPr/>
        <w:sdtContent>
          <w:r w:rsidR="00863DF2" w:rsidRPr="00480035">
            <w:rPr>
              <w:rFonts w:ascii="Segoe UI Symbol" w:eastAsia="MS Gothic" w:hAnsi="Segoe UI Symbol" w:cs="Segoe UI Symbol"/>
              <w:b/>
              <w:szCs w:val="23"/>
            </w:rPr>
            <w:t>☐</w:t>
          </w:r>
        </w:sdtContent>
      </w:sdt>
      <w:permEnd w:id="913192143"/>
      <w:r w:rsidR="00645379" w:rsidRPr="00480035">
        <w:rPr>
          <w:rFonts w:asciiTheme="majorHAnsi" w:hAnsiTheme="majorHAnsi" w:cstheme="majorHAnsi"/>
          <w:szCs w:val="23"/>
        </w:rPr>
        <w:t xml:space="preserve"> </w:t>
      </w:r>
      <w:r w:rsidR="009C7983" w:rsidRPr="00480035">
        <w:rPr>
          <w:rFonts w:asciiTheme="majorHAnsi" w:hAnsiTheme="majorHAnsi" w:cstheme="majorHAnsi"/>
          <w:b/>
          <w:szCs w:val="23"/>
        </w:rPr>
        <w:t xml:space="preserve">Groupement </w:t>
      </w:r>
      <w:r w:rsidR="00645379" w:rsidRPr="00480035">
        <w:rPr>
          <w:rFonts w:asciiTheme="majorHAnsi" w:hAnsiTheme="majorHAnsi" w:cstheme="majorHAnsi"/>
          <w:b/>
          <w:szCs w:val="23"/>
        </w:rPr>
        <w:t>d’opérateurs économiques</w:t>
      </w:r>
      <w:r w:rsidR="00645379" w:rsidRPr="00480035">
        <w:rPr>
          <w:rFonts w:asciiTheme="majorHAnsi" w:hAnsiTheme="majorHAnsi" w:cstheme="majorHAnsi"/>
          <w:szCs w:val="23"/>
        </w:rPr>
        <w:t xml:space="preserve"> s’engage à </w:t>
      </w:r>
      <w:r w:rsidR="00BA6ADC" w:rsidRPr="00480035">
        <w:rPr>
          <w:rFonts w:asciiTheme="majorHAnsi" w:hAnsiTheme="majorHAnsi" w:cstheme="majorHAnsi"/>
          <w:szCs w:val="23"/>
        </w:rPr>
        <w:t>fournir</w:t>
      </w:r>
      <w:r w:rsidR="00645379" w:rsidRPr="00480035">
        <w:rPr>
          <w:rFonts w:asciiTheme="majorHAnsi" w:hAnsiTheme="majorHAnsi" w:cstheme="majorHAnsi"/>
          <w:szCs w:val="23"/>
        </w:rPr>
        <w:t xml:space="preserve"> </w:t>
      </w:r>
      <w:r w:rsidR="00CC15B0" w:rsidRPr="00480035">
        <w:rPr>
          <w:rFonts w:asciiTheme="majorHAnsi" w:hAnsiTheme="majorHAnsi" w:cstheme="majorHAnsi"/>
          <w:szCs w:val="23"/>
        </w:rPr>
        <w:fldChar w:fldCharType="begin"/>
      </w:r>
      <w:r w:rsidR="00CC15B0" w:rsidRPr="00480035">
        <w:rPr>
          <w:rFonts w:asciiTheme="majorHAnsi" w:hAnsiTheme="majorHAnsi" w:cstheme="majorHAnsi"/>
          <w:szCs w:val="23"/>
        </w:rPr>
        <w:instrText xml:space="preserve"> REF  Objectif_Marché  \* MERGEFORMAT </w:instrText>
      </w:r>
      <w:r w:rsidR="00CC15B0" w:rsidRPr="00480035">
        <w:rPr>
          <w:rFonts w:asciiTheme="majorHAnsi" w:hAnsiTheme="majorHAnsi" w:cstheme="majorHAnsi"/>
          <w:szCs w:val="23"/>
        </w:rPr>
        <w:fldChar w:fldCharType="separate"/>
      </w:r>
      <w:r w:rsidR="0080746B" w:rsidRPr="0080746B">
        <w:rPr>
          <w:rFonts w:asciiTheme="majorHAnsi" w:hAnsiTheme="majorHAnsi" w:cstheme="majorHAnsi"/>
          <w:b/>
          <w:szCs w:val="23"/>
        </w:rPr>
        <w:t>Service d’envoi et d’archivage de lettres recommandées</w:t>
      </w:r>
      <w:r w:rsidR="00CC15B0" w:rsidRPr="00480035">
        <w:rPr>
          <w:rFonts w:asciiTheme="majorHAnsi" w:hAnsiTheme="majorHAnsi" w:cstheme="majorHAnsi"/>
          <w:b/>
          <w:szCs w:val="23"/>
        </w:rPr>
        <w:fldChar w:fldCharType="end"/>
      </w:r>
      <w:r w:rsidR="00645379" w:rsidRPr="00480035">
        <w:rPr>
          <w:rFonts w:asciiTheme="majorHAnsi" w:eastAsiaTheme="majorEastAsia" w:hAnsiTheme="majorHAnsi" w:cstheme="majorHAnsi"/>
          <w:szCs w:val="23"/>
        </w:rPr>
        <w:t xml:space="preserve"> </w:t>
      </w:r>
      <w:r w:rsidR="00645379" w:rsidRPr="00480035">
        <w:rPr>
          <w:rFonts w:asciiTheme="majorHAnsi" w:hAnsiTheme="majorHAnsi" w:cstheme="majorHAnsi"/>
          <w:szCs w:val="23"/>
        </w:rPr>
        <w:t>dans les conditions stipulées à l’</w:t>
      </w:r>
      <w:r w:rsidR="001A46CC" w:rsidRPr="00480035">
        <w:rPr>
          <w:rFonts w:asciiTheme="majorHAnsi" w:hAnsiTheme="majorHAnsi" w:cstheme="majorHAnsi"/>
          <w:szCs w:val="23"/>
        </w:rPr>
        <w:t>accord-cadre</w:t>
      </w:r>
      <w:r w:rsidR="00645379" w:rsidRPr="00480035">
        <w:rPr>
          <w:rFonts w:asciiTheme="majorHAnsi" w:hAnsiTheme="majorHAnsi" w:cstheme="majorHAnsi"/>
          <w:szCs w:val="23"/>
        </w:rPr>
        <w:t xml:space="preserve"> et ce sur la base de l’offre du groupement.</w:t>
      </w:r>
    </w:p>
    <w:p w14:paraId="59AB03A2" w14:textId="40D749C9" w:rsidR="00645379" w:rsidRPr="00480035" w:rsidRDefault="009C7983" w:rsidP="00FA158B">
      <w:pPr>
        <w:rPr>
          <w:rFonts w:cstheme="majorHAnsi"/>
          <w:szCs w:val="23"/>
        </w:rPr>
      </w:pPr>
      <w:r w:rsidRPr="00480035">
        <w:rPr>
          <w:rFonts w:cstheme="majorHAnsi"/>
          <w:szCs w:val="23"/>
        </w:rPr>
        <w:br w:type="column"/>
        <w:t xml:space="preserve">Par la signature du présent </w:t>
      </w:r>
      <w:r w:rsidR="001A46CC" w:rsidRPr="00480035">
        <w:rPr>
          <w:rFonts w:cstheme="majorHAnsi"/>
          <w:b/>
          <w:szCs w:val="23"/>
        </w:rPr>
        <w:fldChar w:fldCharType="begin"/>
      </w:r>
      <w:r w:rsidR="001A46CC" w:rsidRPr="00480035">
        <w:rPr>
          <w:rFonts w:cstheme="majorHAnsi"/>
          <w:b/>
          <w:szCs w:val="23"/>
        </w:rPr>
        <w:instrText xml:space="preserve"> REF  Type_Document \h  \* MERGEFORMAT </w:instrText>
      </w:r>
      <w:r w:rsidR="001A46CC" w:rsidRPr="00480035">
        <w:rPr>
          <w:rFonts w:cstheme="majorHAnsi"/>
          <w:b/>
          <w:szCs w:val="23"/>
        </w:rPr>
      </w:r>
      <w:r w:rsidR="001A46CC" w:rsidRPr="00480035">
        <w:rPr>
          <w:rFonts w:cstheme="majorHAnsi"/>
          <w:b/>
          <w:szCs w:val="23"/>
        </w:rPr>
        <w:fldChar w:fldCharType="separate"/>
      </w:r>
      <w:r w:rsidR="0080746B" w:rsidRPr="00480035">
        <w:rPr>
          <w:rFonts w:cstheme="majorHAnsi"/>
          <w:b/>
          <w:bCs/>
          <w:szCs w:val="23"/>
        </w:rPr>
        <w:t>Acte d’Engagement</w:t>
      </w:r>
      <w:r w:rsidR="001A46CC" w:rsidRPr="00480035">
        <w:rPr>
          <w:rFonts w:cstheme="majorHAnsi"/>
          <w:b/>
          <w:szCs w:val="23"/>
        </w:rPr>
        <w:fldChar w:fldCharType="end"/>
      </w:r>
      <w:r w:rsidRPr="00480035">
        <w:rPr>
          <w:rFonts w:cstheme="majorHAnsi"/>
          <w:szCs w:val="23"/>
        </w:rPr>
        <w:t xml:space="preserve"> </w:t>
      </w:r>
      <w:r w:rsidR="006B7FA0" w:rsidRPr="00480035">
        <w:rPr>
          <w:rFonts w:cstheme="majorHAnsi"/>
          <w:szCs w:val="23"/>
        </w:rPr>
        <w:t>l</w:t>
      </w:r>
      <w:r w:rsidRPr="00480035">
        <w:rPr>
          <w:rFonts w:cstheme="majorHAnsi"/>
          <w:szCs w:val="23"/>
        </w:rPr>
        <w:t xml:space="preserve">es </w:t>
      </w:r>
      <w:r w:rsidR="00CD58A9" w:rsidRPr="00480035">
        <w:rPr>
          <w:rFonts w:cstheme="majorHAnsi"/>
          <w:b/>
          <w:szCs w:val="23"/>
        </w:rPr>
        <w:t xml:space="preserve">Organismes </w:t>
      </w:r>
      <w:r w:rsidR="00F122E7" w:rsidRPr="00480035">
        <w:rPr>
          <w:rFonts w:cstheme="majorHAnsi"/>
          <w:b/>
          <w:szCs w:val="23"/>
        </w:rPr>
        <w:t>bénéficiaires</w:t>
      </w:r>
      <w:r w:rsidRPr="00480035">
        <w:rPr>
          <w:rFonts w:cstheme="majorHAnsi"/>
          <w:szCs w:val="23"/>
        </w:rPr>
        <w:t xml:space="preserve"> s’engage</w:t>
      </w:r>
      <w:r w:rsidR="006B7FA0" w:rsidRPr="00480035">
        <w:rPr>
          <w:rFonts w:cstheme="majorHAnsi"/>
          <w:szCs w:val="23"/>
        </w:rPr>
        <w:t>nt</w:t>
      </w:r>
      <w:r w:rsidRPr="00480035">
        <w:rPr>
          <w:rFonts w:cstheme="majorHAnsi"/>
          <w:szCs w:val="23"/>
        </w:rPr>
        <w:t xml:space="preserve"> à exécuter l</w:t>
      </w:r>
      <w:r w:rsidR="006B7FA0" w:rsidRPr="00480035">
        <w:rPr>
          <w:rFonts w:cstheme="majorHAnsi"/>
          <w:szCs w:val="23"/>
        </w:rPr>
        <w:t xml:space="preserve">es </w:t>
      </w:r>
      <w:r w:rsidR="00F122E7" w:rsidRPr="00480035">
        <w:rPr>
          <w:rFonts w:cstheme="majorHAnsi"/>
          <w:szCs w:val="23"/>
        </w:rPr>
        <w:t>bons de commande</w:t>
      </w:r>
      <w:r w:rsidR="006B7FA0" w:rsidRPr="00480035">
        <w:rPr>
          <w:rFonts w:cstheme="majorHAnsi"/>
          <w:szCs w:val="23"/>
        </w:rPr>
        <w:t xml:space="preserve"> dans les conditions stipulées à l</w:t>
      </w:r>
      <w:r w:rsidRPr="00480035">
        <w:rPr>
          <w:rFonts w:cstheme="majorHAnsi"/>
          <w:szCs w:val="23"/>
        </w:rPr>
        <w:t>’</w:t>
      </w:r>
      <w:r w:rsidR="006B7FA0" w:rsidRPr="00480035">
        <w:rPr>
          <w:rFonts w:cstheme="majorHAnsi"/>
          <w:szCs w:val="23"/>
        </w:rPr>
        <w:t>accord-cadre.</w:t>
      </w:r>
    </w:p>
    <w:p w14:paraId="2F68D7D5" w14:textId="2426261F" w:rsidR="00645379" w:rsidRPr="00480035" w:rsidRDefault="00645379" w:rsidP="00FA158B">
      <w:pPr>
        <w:rPr>
          <w:rFonts w:cstheme="majorHAnsi"/>
          <w:szCs w:val="23"/>
        </w:rPr>
      </w:pPr>
    </w:p>
    <w:p w14:paraId="7077F978" w14:textId="77777777" w:rsidR="00645379" w:rsidRPr="00480035" w:rsidRDefault="00645379" w:rsidP="00FA158B">
      <w:pPr>
        <w:rPr>
          <w:rFonts w:cstheme="majorHAnsi"/>
          <w:szCs w:val="23"/>
        </w:rPr>
        <w:sectPr w:rsidR="00645379" w:rsidRPr="00480035" w:rsidSect="00645379">
          <w:footnotePr>
            <w:numRestart w:val="eachSect"/>
          </w:footnotePr>
          <w:type w:val="continuous"/>
          <w:pgSz w:w="11906" w:h="16838" w:code="9"/>
          <w:pgMar w:top="1418" w:right="1418" w:bottom="1418" w:left="1418" w:header="709" w:footer="709" w:gutter="0"/>
          <w:pgBorders w:offsetFrom="page">
            <w:top w:val="twistedLines1" w:sz="14" w:space="24" w:color="002060"/>
            <w:left w:val="twistedLines1" w:sz="14" w:space="24" w:color="002060"/>
            <w:bottom w:val="twistedLines1" w:sz="14" w:space="24" w:color="002060"/>
            <w:right w:val="twistedLines1" w:sz="14" w:space="24" w:color="002060"/>
          </w:pgBorders>
          <w:pgNumType w:start="1"/>
          <w:cols w:num="2" w:space="284"/>
          <w:docGrid w:linePitch="360"/>
        </w:sectPr>
      </w:pPr>
    </w:p>
    <w:p w14:paraId="105934A0" w14:textId="77777777" w:rsidR="00086DFC" w:rsidRPr="00480035" w:rsidRDefault="00086DFC" w:rsidP="006B7FA0">
      <w:pPr>
        <w:jc w:val="center"/>
        <w:rPr>
          <w:rFonts w:cstheme="majorHAnsi"/>
          <w:b/>
          <w:szCs w:val="23"/>
        </w:rPr>
      </w:pPr>
    </w:p>
    <w:p w14:paraId="3259244F" w14:textId="654CFE2B" w:rsidR="006B7FA0" w:rsidRPr="00480035" w:rsidRDefault="006B7FA0" w:rsidP="006B7FA0">
      <w:pPr>
        <w:jc w:val="center"/>
        <w:rPr>
          <w:rFonts w:cstheme="majorHAnsi"/>
          <w:b/>
          <w:szCs w:val="23"/>
        </w:rPr>
      </w:pPr>
      <w:r w:rsidRPr="00480035">
        <w:rPr>
          <w:rFonts w:cstheme="majorHAnsi"/>
          <w:b/>
          <w:szCs w:val="23"/>
        </w:rPr>
        <w:t xml:space="preserve">Signature du </w:t>
      </w:r>
      <w:r w:rsidR="00F31184" w:rsidRPr="00480035">
        <w:rPr>
          <w:rFonts w:cstheme="majorHAnsi"/>
          <w:b/>
          <w:szCs w:val="23"/>
        </w:rPr>
        <w:t>Prestataire</w:t>
      </w:r>
      <w:r w:rsidRPr="00480035">
        <w:rPr>
          <w:rStyle w:val="Appelnotedebasdep"/>
          <w:rFonts w:cstheme="majorHAnsi"/>
          <w:b/>
          <w:szCs w:val="23"/>
          <w:u w:val="single"/>
        </w:rPr>
        <w:footnoteReference w:id="3"/>
      </w:r>
    </w:p>
    <w:p w14:paraId="20D2B94D" w14:textId="466F2348" w:rsidR="006B7FA0" w:rsidRPr="00480035" w:rsidRDefault="006B7FA0" w:rsidP="006B7FA0">
      <w:pPr>
        <w:rPr>
          <w:rFonts w:cstheme="majorHAnsi"/>
          <w:b/>
          <w:szCs w:val="23"/>
        </w:rPr>
      </w:pPr>
    </w:p>
    <w:p w14:paraId="19206802" w14:textId="3CB62A11" w:rsidR="001E3F01" w:rsidRPr="00480035" w:rsidRDefault="001E3F01" w:rsidP="006B7FA0">
      <w:pPr>
        <w:rPr>
          <w:rFonts w:cstheme="majorHAnsi"/>
          <w:b/>
          <w:szCs w:val="23"/>
        </w:rPr>
      </w:pPr>
    </w:p>
    <w:p w14:paraId="33789B47" w14:textId="77777777" w:rsidR="001E3F01" w:rsidRPr="00480035" w:rsidRDefault="001E3F01" w:rsidP="006B7FA0">
      <w:pPr>
        <w:rPr>
          <w:rFonts w:cstheme="majorHAnsi"/>
          <w:b/>
          <w:szCs w:val="23"/>
        </w:rPr>
      </w:pPr>
    </w:p>
    <w:permStart w:id="1224357496" w:edGrp="everyone"/>
    <w:p w14:paraId="6E1EB3A0" w14:textId="7814F423" w:rsidR="006B7FA0" w:rsidRPr="00480035" w:rsidRDefault="006B7FA0" w:rsidP="001E3F01">
      <w:pPr>
        <w:jc w:val="center"/>
        <w:rPr>
          <w:rFonts w:cstheme="majorHAnsi"/>
          <w:b/>
          <w:szCs w:val="23"/>
        </w:rPr>
      </w:pPr>
      <w:r w:rsidRPr="00480035">
        <w:rPr>
          <w:rFonts w:cstheme="majorHAnsi"/>
          <w:b/>
          <w:szCs w:val="23"/>
        </w:rPr>
        <w:fldChar w:fldCharType="begin">
          <w:ffData>
            <w:name w:val=""/>
            <w:enabled/>
            <w:calcOnExit w:val="0"/>
            <w:textInput>
              <w:default w:val="Qaulité du signataire"/>
            </w:textInput>
          </w:ffData>
        </w:fldChar>
      </w:r>
      <w:r w:rsidRPr="00480035">
        <w:rPr>
          <w:rFonts w:cstheme="majorHAnsi"/>
          <w:b/>
          <w:szCs w:val="23"/>
        </w:rPr>
        <w:instrText xml:space="preserve"> FORMTEXT </w:instrText>
      </w:r>
      <w:r w:rsidRPr="00480035">
        <w:rPr>
          <w:rFonts w:cstheme="majorHAnsi"/>
          <w:b/>
          <w:szCs w:val="23"/>
        </w:rPr>
      </w:r>
      <w:r w:rsidRPr="00480035">
        <w:rPr>
          <w:rFonts w:cstheme="majorHAnsi"/>
          <w:b/>
          <w:szCs w:val="23"/>
        </w:rPr>
        <w:fldChar w:fldCharType="separate"/>
      </w:r>
      <w:r w:rsidR="0080746B">
        <w:rPr>
          <w:rFonts w:cstheme="majorHAnsi"/>
          <w:b/>
          <w:noProof/>
          <w:szCs w:val="23"/>
        </w:rPr>
        <w:t>Qaulité du signataire</w:t>
      </w:r>
      <w:r w:rsidRPr="00480035">
        <w:rPr>
          <w:rFonts w:cstheme="majorHAnsi"/>
          <w:b/>
          <w:szCs w:val="23"/>
        </w:rPr>
        <w:fldChar w:fldCharType="end"/>
      </w:r>
    </w:p>
    <w:permStart w:id="824006289" w:edGrp="everyone"/>
    <w:permEnd w:id="1224357496"/>
    <w:p w14:paraId="1D7C182A" w14:textId="738D9840" w:rsidR="006B7FA0" w:rsidRPr="00480035" w:rsidRDefault="006B7FA0" w:rsidP="001E3F01">
      <w:pPr>
        <w:jc w:val="center"/>
        <w:rPr>
          <w:rFonts w:cstheme="majorHAnsi"/>
          <w:b/>
          <w:szCs w:val="23"/>
        </w:rPr>
      </w:pPr>
      <w:r w:rsidRPr="00480035">
        <w:rPr>
          <w:rFonts w:cstheme="majorHAnsi"/>
          <w:b/>
          <w:szCs w:val="23"/>
        </w:rPr>
        <w:fldChar w:fldCharType="begin">
          <w:ffData>
            <w:name w:val=""/>
            <w:enabled/>
            <w:calcOnExit w:val="0"/>
            <w:textInput>
              <w:default w:val="Prénom/nom"/>
            </w:textInput>
          </w:ffData>
        </w:fldChar>
      </w:r>
      <w:r w:rsidRPr="00480035">
        <w:rPr>
          <w:rFonts w:cstheme="majorHAnsi"/>
          <w:b/>
          <w:szCs w:val="23"/>
        </w:rPr>
        <w:instrText xml:space="preserve"> FORMTEXT </w:instrText>
      </w:r>
      <w:r w:rsidRPr="00480035">
        <w:rPr>
          <w:rFonts w:cstheme="majorHAnsi"/>
          <w:b/>
          <w:szCs w:val="23"/>
        </w:rPr>
      </w:r>
      <w:r w:rsidRPr="00480035">
        <w:rPr>
          <w:rFonts w:cstheme="majorHAnsi"/>
          <w:b/>
          <w:szCs w:val="23"/>
        </w:rPr>
        <w:fldChar w:fldCharType="separate"/>
      </w:r>
      <w:r w:rsidR="0080746B">
        <w:rPr>
          <w:rFonts w:cstheme="majorHAnsi"/>
          <w:b/>
          <w:noProof/>
          <w:szCs w:val="23"/>
        </w:rPr>
        <w:t>Prénom/nom</w:t>
      </w:r>
      <w:r w:rsidRPr="00480035">
        <w:rPr>
          <w:rFonts w:cstheme="majorHAnsi"/>
          <w:b/>
          <w:szCs w:val="23"/>
        </w:rPr>
        <w:fldChar w:fldCharType="end"/>
      </w:r>
    </w:p>
    <w:permEnd w:id="824006289"/>
    <w:p w14:paraId="3CB7CC8A" w14:textId="77777777" w:rsidR="006B7FA0" w:rsidRPr="00480035" w:rsidRDefault="006B7FA0" w:rsidP="006B7FA0">
      <w:pPr>
        <w:jc w:val="center"/>
        <w:rPr>
          <w:rFonts w:cstheme="majorHAnsi"/>
          <w:szCs w:val="23"/>
        </w:rPr>
      </w:pPr>
    </w:p>
    <w:p w14:paraId="722E9655" w14:textId="65964B81" w:rsidR="006B7FA0" w:rsidRPr="00480035" w:rsidRDefault="006B7FA0" w:rsidP="006B7FA0">
      <w:pPr>
        <w:jc w:val="center"/>
        <w:rPr>
          <w:rFonts w:cstheme="majorHAnsi"/>
          <w:szCs w:val="23"/>
        </w:rPr>
      </w:pPr>
      <w:permStart w:id="1213867101" w:edGrp="everyone"/>
    </w:p>
    <w:permEnd w:id="1213867101"/>
    <w:p w14:paraId="7B2AF28F" w14:textId="4CDF0672" w:rsidR="006B7FA0" w:rsidRPr="00480035" w:rsidRDefault="006B7FA0" w:rsidP="00774501">
      <w:pPr>
        <w:jc w:val="center"/>
        <w:rPr>
          <w:rFonts w:cstheme="majorHAnsi"/>
          <w:b/>
          <w:szCs w:val="23"/>
        </w:rPr>
      </w:pPr>
    </w:p>
    <w:p w14:paraId="39A84D36" w14:textId="0E3A7B93" w:rsidR="006B7FA0" w:rsidRPr="00480035" w:rsidRDefault="006B7FA0" w:rsidP="006B7FA0">
      <w:pPr>
        <w:jc w:val="center"/>
        <w:rPr>
          <w:rFonts w:cstheme="majorHAnsi"/>
          <w:b/>
          <w:szCs w:val="23"/>
        </w:rPr>
      </w:pPr>
      <w:r w:rsidRPr="00480035">
        <w:rPr>
          <w:rFonts w:cstheme="majorHAnsi"/>
          <w:b/>
          <w:szCs w:val="23"/>
        </w:rPr>
        <w:t xml:space="preserve">Fait à </w:t>
      </w:r>
      <w:permStart w:id="2051816481" w:edGrp="everyone"/>
      <w:r w:rsidRPr="00480035">
        <w:rPr>
          <w:rFonts w:cstheme="majorHAnsi"/>
          <w:b/>
          <w:szCs w:val="23"/>
        </w:rPr>
        <w:fldChar w:fldCharType="begin">
          <w:ffData>
            <w:name w:val=""/>
            <w:enabled/>
            <w:calcOnExit w:val="0"/>
            <w:textInput>
              <w:default w:val="......."/>
            </w:textInput>
          </w:ffData>
        </w:fldChar>
      </w:r>
      <w:r w:rsidRPr="00480035">
        <w:rPr>
          <w:rFonts w:cstheme="majorHAnsi"/>
          <w:b/>
          <w:szCs w:val="23"/>
        </w:rPr>
        <w:instrText xml:space="preserve"> FORMTEXT </w:instrText>
      </w:r>
      <w:r w:rsidRPr="00480035">
        <w:rPr>
          <w:rFonts w:cstheme="majorHAnsi"/>
          <w:b/>
          <w:szCs w:val="23"/>
        </w:rPr>
      </w:r>
      <w:r w:rsidRPr="00480035">
        <w:rPr>
          <w:rFonts w:cstheme="majorHAnsi"/>
          <w:b/>
          <w:szCs w:val="23"/>
        </w:rPr>
        <w:fldChar w:fldCharType="separate"/>
      </w:r>
      <w:r w:rsidR="0080746B">
        <w:rPr>
          <w:rFonts w:cstheme="majorHAnsi"/>
          <w:b/>
          <w:noProof/>
          <w:szCs w:val="23"/>
        </w:rPr>
        <w:t>.......</w:t>
      </w:r>
      <w:r w:rsidRPr="00480035">
        <w:rPr>
          <w:rFonts w:cstheme="majorHAnsi"/>
          <w:b/>
          <w:szCs w:val="23"/>
        </w:rPr>
        <w:fldChar w:fldCharType="end"/>
      </w:r>
      <w:r w:rsidRPr="00480035">
        <w:rPr>
          <w:rFonts w:cstheme="majorHAnsi"/>
          <w:szCs w:val="23"/>
        </w:rPr>
        <w:t xml:space="preserve"> </w:t>
      </w:r>
      <w:r w:rsidRPr="00480035">
        <w:rPr>
          <w:rFonts w:cstheme="majorHAnsi"/>
          <w:b/>
          <w:szCs w:val="23"/>
        </w:rPr>
        <w:t xml:space="preserve"> </w:t>
      </w:r>
      <w:permEnd w:id="2051816481"/>
      <w:r w:rsidRPr="00480035">
        <w:rPr>
          <w:rFonts w:cstheme="majorHAnsi"/>
          <w:b/>
          <w:szCs w:val="23"/>
        </w:rPr>
        <w:t xml:space="preserve">le </w:t>
      </w:r>
      <w:permStart w:id="1644960381" w:edGrp="everyone"/>
      <w:sdt>
        <w:sdtPr>
          <w:rPr>
            <w:rFonts w:cstheme="majorHAnsi"/>
            <w:b/>
            <w:szCs w:val="23"/>
          </w:rPr>
          <w:id w:val="-36444461"/>
          <w:placeholder>
            <w:docPart w:val="1379E19BAFB54EDDBA1DB1CF48318DEF"/>
          </w:placeholder>
          <w:date>
            <w:dateFormat w:val="dd/MM/yyyy"/>
            <w:lid w:val="fr-FR"/>
            <w:storeMappedDataAs w:val="dateTime"/>
            <w:calendar w:val="gregorian"/>
          </w:date>
        </w:sdtPr>
        <w:sdtEndPr/>
        <w:sdtContent>
          <w:r w:rsidRPr="00480035" w:rsidDel="00CE1654">
            <w:rPr>
              <w:rFonts w:cstheme="majorHAnsi"/>
              <w:b/>
              <w:szCs w:val="23"/>
            </w:rPr>
            <w:t>....../....../ ......</w:t>
          </w:r>
          <w:r w:rsidR="00CE1654">
            <w:rPr>
              <w:rFonts w:cstheme="majorHAnsi"/>
              <w:b/>
              <w:szCs w:val="23"/>
            </w:rPr>
            <w:t>....../....../ ......</w:t>
          </w:r>
        </w:sdtContent>
      </w:sdt>
      <w:permEnd w:id="1644960381"/>
    </w:p>
    <w:p w14:paraId="08A6F4CD" w14:textId="77777777" w:rsidR="006B7FA0" w:rsidRPr="00480035" w:rsidRDefault="006B7FA0" w:rsidP="006B7FA0">
      <w:pPr>
        <w:jc w:val="center"/>
        <w:rPr>
          <w:rFonts w:cstheme="majorHAnsi"/>
          <w:b/>
          <w:szCs w:val="23"/>
        </w:rPr>
      </w:pPr>
    </w:p>
    <w:p w14:paraId="5334A442" w14:textId="29DCB019" w:rsidR="00086DFC" w:rsidRPr="00480035" w:rsidRDefault="006B7FA0" w:rsidP="006B7FA0">
      <w:pPr>
        <w:jc w:val="center"/>
        <w:rPr>
          <w:rFonts w:cstheme="majorHAnsi"/>
          <w:b/>
          <w:szCs w:val="23"/>
        </w:rPr>
      </w:pPr>
      <w:r w:rsidRPr="00480035">
        <w:rPr>
          <w:rFonts w:cstheme="majorHAnsi"/>
          <w:b/>
          <w:szCs w:val="23"/>
        </w:rPr>
        <w:br w:type="column"/>
      </w:r>
    </w:p>
    <w:p w14:paraId="125C7E23" w14:textId="298C065A" w:rsidR="00774501" w:rsidRPr="00480035" w:rsidRDefault="00774501" w:rsidP="006B7FA0">
      <w:pPr>
        <w:jc w:val="center"/>
        <w:rPr>
          <w:rFonts w:cstheme="majorHAnsi"/>
          <w:b/>
          <w:szCs w:val="23"/>
        </w:rPr>
      </w:pPr>
    </w:p>
    <w:p w14:paraId="7BDC6942" w14:textId="0BA61B45" w:rsidR="00774501" w:rsidRPr="00480035" w:rsidRDefault="00774501" w:rsidP="006B7FA0">
      <w:pPr>
        <w:jc w:val="center"/>
        <w:rPr>
          <w:rFonts w:cstheme="majorHAnsi"/>
          <w:b/>
          <w:szCs w:val="23"/>
        </w:rPr>
      </w:pPr>
    </w:p>
    <w:p w14:paraId="7E70CBE7" w14:textId="61407B20" w:rsidR="00774501" w:rsidRPr="00480035" w:rsidRDefault="00774501" w:rsidP="006B7FA0">
      <w:pPr>
        <w:jc w:val="center"/>
        <w:rPr>
          <w:rFonts w:cstheme="majorHAnsi"/>
          <w:b/>
          <w:szCs w:val="23"/>
        </w:rPr>
      </w:pPr>
    </w:p>
    <w:p w14:paraId="01C059CA" w14:textId="77777777" w:rsidR="00774501" w:rsidRPr="00480035" w:rsidRDefault="00774501" w:rsidP="006B7FA0">
      <w:pPr>
        <w:jc w:val="center"/>
        <w:rPr>
          <w:rFonts w:cstheme="majorHAnsi"/>
          <w:b/>
          <w:szCs w:val="23"/>
        </w:rPr>
      </w:pPr>
    </w:p>
    <w:p w14:paraId="36A63AD2" w14:textId="77777777" w:rsidR="00774501" w:rsidRPr="00480035" w:rsidRDefault="00774501" w:rsidP="006B7FA0">
      <w:pPr>
        <w:jc w:val="center"/>
        <w:rPr>
          <w:rFonts w:cstheme="majorHAnsi"/>
          <w:b/>
          <w:szCs w:val="23"/>
        </w:rPr>
      </w:pPr>
    </w:p>
    <w:p w14:paraId="365153FB" w14:textId="77777777" w:rsidR="00774501" w:rsidRPr="00480035" w:rsidRDefault="00774501" w:rsidP="006B7FA0">
      <w:pPr>
        <w:jc w:val="center"/>
        <w:rPr>
          <w:rFonts w:cstheme="majorHAnsi"/>
          <w:b/>
          <w:szCs w:val="23"/>
        </w:rPr>
      </w:pPr>
    </w:p>
    <w:p w14:paraId="58DEE7D3" w14:textId="77777777" w:rsidR="00774501" w:rsidRPr="00480035" w:rsidRDefault="00774501" w:rsidP="006B7FA0">
      <w:pPr>
        <w:jc w:val="center"/>
        <w:rPr>
          <w:rFonts w:cstheme="majorHAnsi"/>
          <w:b/>
          <w:szCs w:val="23"/>
        </w:rPr>
      </w:pPr>
    </w:p>
    <w:p w14:paraId="258E003C" w14:textId="77777777" w:rsidR="00774501" w:rsidRPr="00480035" w:rsidRDefault="00774501" w:rsidP="006B7FA0">
      <w:pPr>
        <w:jc w:val="center"/>
        <w:rPr>
          <w:rFonts w:cstheme="majorHAnsi"/>
          <w:b/>
          <w:szCs w:val="23"/>
        </w:rPr>
      </w:pPr>
    </w:p>
    <w:p w14:paraId="5D81AF4C" w14:textId="77777777" w:rsidR="00774501" w:rsidRPr="00480035" w:rsidRDefault="00774501" w:rsidP="006B7FA0">
      <w:pPr>
        <w:jc w:val="center"/>
        <w:rPr>
          <w:rFonts w:cstheme="majorHAnsi"/>
          <w:b/>
          <w:szCs w:val="23"/>
        </w:rPr>
      </w:pPr>
    </w:p>
    <w:p w14:paraId="059C95C6" w14:textId="2ABF63C6" w:rsidR="006B7FA0" w:rsidRPr="00480035" w:rsidRDefault="006B7FA0" w:rsidP="006B7FA0">
      <w:pPr>
        <w:jc w:val="center"/>
        <w:rPr>
          <w:rFonts w:cstheme="majorHAnsi"/>
          <w:b/>
          <w:szCs w:val="23"/>
        </w:rPr>
      </w:pPr>
      <w:r w:rsidRPr="00480035">
        <w:rPr>
          <w:rFonts w:cstheme="majorHAnsi"/>
          <w:b/>
          <w:szCs w:val="23"/>
        </w:rPr>
        <w:t>Visa du Contrôleur économique et financier</w:t>
      </w:r>
      <w:r w:rsidR="00774501" w:rsidRPr="00480035">
        <w:rPr>
          <w:rStyle w:val="Appelnotedebasdep"/>
          <w:rFonts w:cstheme="majorHAnsi"/>
          <w:b/>
          <w:szCs w:val="23"/>
        </w:rPr>
        <w:footnoteReference w:id="4"/>
      </w:r>
    </w:p>
    <w:p w14:paraId="59E782A2" w14:textId="1A9DF62C" w:rsidR="009F2FF0" w:rsidRPr="00480035" w:rsidRDefault="009F2FF0" w:rsidP="00D73F5C">
      <w:pPr>
        <w:rPr>
          <w:rFonts w:cstheme="majorHAnsi"/>
          <w:szCs w:val="23"/>
        </w:rPr>
      </w:pPr>
    </w:p>
    <w:p w14:paraId="78068182" w14:textId="77777777" w:rsidR="00086DFC" w:rsidRPr="00CC15B0" w:rsidRDefault="006B7FA0" w:rsidP="006B7FA0">
      <w:pPr>
        <w:jc w:val="center"/>
        <w:rPr>
          <w:rFonts w:cstheme="majorHAnsi"/>
        </w:rPr>
      </w:pPr>
      <w:r w:rsidRPr="00CC15B0">
        <w:rPr>
          <w:rFonts w:cstheme="majorHAnsi"/>
        </w:rPr>
        <w:br w:type="column"/>
      </w:r>
    </w:p>
    <w:p w14:paraId="38F9C03D" w14:textId="18A9B56C" w:rsidR="006B7FA0" w:rsidRPr="00CC15B0" w:rsidRDefault="006B7FA0" w:rsidP="006B7FA0">
      <w:pPr>
        <w:jc w:val="center"/>
        <w:rPr>
          <w:rFonts w:cstheme="majorHAnsi"/>
          <w:b/>
        </w:rPr>
      </w:pPr>
      <w:r w:rsidRPr="00CC15B0">
        <w:rPr>
          <w:rFonts w:cstheme="majorHAnsi"/>
          <w:b/>
        </w:rPr>
        <w:t xml:space="preserve">Signature de la Cnam </w:t>
      </w:r>
      <w:r w:rsidR="001E3F01">
        <w:rPr>
          <w:rFonts w:cstheme="majorHAnsi"/>
          <w:b/>
        </w:rPr>
        <w:t>agissant pour son propre compte, pour le compte des OSS et pour le compte des RMP</w:t>
      </w:r>
    </w:p>
    <w:p w14:paraId="4C91F9ED" w14:textId="14583542" w:rsidR="00086DFC" w:rsidRPr="00CC15B0" w:rsidRDefault="00086DFC" w:rsidP="006B7FA0">
      <w:pPr>
        <w:jc w:val="center"/>
        <w:rPr>
          <w:rFonts w:cstheme="majorHAnsi"/>
          <w:b/>
        </w:rPr>
      </w:pPr>
    </w:p>
    <w:p w14:paraId="16FFD8FB" w14:textId="77194B05" w:rsidR="00086DFC" w:rsidRPr="00CC15B0" w:rsidRDefault="00086DFC" w:rsidP="006B7FA0">
      <w:pPr>
        <w:jc w:val="center"/>
        <w:rPr>
          <w:rFonts w:cstheme="majorHAnsi"/>
          <w:b/>
        </w:rPr>
      </w:pPr>
    </w:p>
    <w:p w14:paraId="205FED0A" w14:textId="10EEF8CF" w:rsidR="00086DFC" w:rsidRPr="00CC15B0" w:rsidRDefault="00086DFC" w:rsidP="006B7FA0">
      <w:pPr>
        <w:jc w:val="center"/>
        <w:rPr>
          <w:rFonts w:cstheme="majorHAnsi"/>
          <w:b/>
        </w:rPr>
      </w:pPr>
    </w:p>
    <w:p w14:paraId="3ACBD313" w14:textId="6198D85D" w:rsidR="00086DFC" w:rsidRPr="00CC15B0" w:rsidRDefault="00086DFC" w:rsidP="006B7FA0">
      <w:pPr>
        <w:jc w:val="center"/>
        <w:rPr>
          <w:rFonts w:cstheme="majorHAnsi"/>
          <w:b/>
        </w:rPr>
      </w:pPr>
    </w:p>
    <w:p w14:paraId="3FB15435" w14:textId="5139D972" w:rsidR="00086DFC" w:rsidRPr="00CC15B0" w:rsidRDefault="00086DFC" w:rsidP="006B7FA0">
      <w:pPr>
        <w:jc w:val="center"/>
        <w:rPr>
          <w:rFonts w:cstheme="majorHAnsi"/>
          <w:b/>
        </w:rPr>
      </w:pPr>
    </w:p>
    <w:p w14:paraId="02BF9001" w14:textId="0C099D7C" w:rsidR="00086DFC" w:rsidRPr="00CC15B0" w:rsidDel="0010131D" w:rsidRDefault="00086DFC" w:rsidP="00086DFC">
      <w:pPr>
        <w:jc w:val="center"/>
        <w:rPr>
          <w:del w:id="31" w:author="TIKOUIRT ANAIS (CNAM / Paris)" w:date="2026-01-23T10:30:00Z"/>
          <w:rFonts w:cstheme="majorHAnsi"/>
          <w:b/>
        </w:rPr>
      </w:pPr>
      <w:r w:rsidRPr="00CC15B0">
        <w:rPr>
          <w:rFonts w:cstheme="majorHAnsi"/>
          <w:b/>
        </w:rPr>
        <w:t xml:space="preserve">Fait à Paris le </w:t>
      </w:r>
      <w:sdt>
        <w:sdtPr>
          <w:rPr>
            <w:rFonts w:cstheme="majorHAnsi"/>
            <w:b/>
          </w:rPr>
          <w:id w:val="1181006561"/>
          <w:placeholder>
            <w:docPart w:val="B5B21B00512B4F76BF52810476B9DD93"/>
          </w:placeholder>
          <w:showingPlcHdr/>
          <w:date>
            <w:dateFormat w:val="dd/MM/yyyy"/>
            <w:lid w:val="fr-FR"/>
            <w:storeMappedDataAs w:val="dateTime"/>
            <w:calendar w:val="gregorian"/>
          </w:date>
        </w:sdtPr>
        <w:sdtEndPr/>
        <w:sdtContent>
          <w:r w:rsidR="00103059" w:rsidRPr="00311AB8">
            <w:rPr>
              <w:rStyle w:val="Textedelespacerserv"/>
            </w:rPr>
            <w:t>Cliquez ici pour entrer une date.</w:t>
          </w:r>
        </w:sdtContent>
      </w:sdt>
    </w:p>
    <w:p w14:paraId="72A47A5C" w14:textId="77777777" w:rsidR="00774501" w:rsidRDefault="00774501">
      <w:pPr>
        <w:jc w:val="center"/>
        <w:rPr>
          <w:rFonts w:cstheme="majorHAnsi"/>
          <w:b/>
        </w:rPr>
        <w:sectPr w:rsidR="00774501" w:rsidSect="00086DFC">
          <w:footnotePr>
            <w:numRestart w:val="eachSect"/>
          </w:footnotePr>
          <w:type w:val="continuous"/>
          <w:pgSz w:w="11906" w:h="16838" w:code="9"/>
          <w:pgMar w:top="1418" w:right="1418" w:bottom="1418" w:left="1418" w:header="907" w:footer="709" w:gutter="0"/>
          <w:pgBorders w:offsetFrom="page">
            <w:top w:val="twistedLines1" w:sz="14" w:space="24" w:color="002060"/>
            <w:left w:val="twistedLines1" w:sz="14" w:space="24" w:color="002060"/>
            <w:bottom w:val="twistedLines1" w:sz="14" w:space="24" w:color="002060"/>
            <w:right w:val="twistedLines1" w:sz="14" w:space="24" w:color="002060"/>
          </w:pgBorders>
          <w:pgNumType w:start="1"/>
          <w:cols w:num="3" w:space="284"/>
          <w:docGrid w:linePitch="360"/>
        </w:sectPr>
      </w:pPr>
    </w:p>
    <w:p w14:paraId="64674FFD" w14:textId="1E08FCA3" w:rsidR="00086DFC" w:rsidRPr="006B7FA0" w:rsidRDefault="00086DFC" w:rsidP="00774501">
      <w:pPr>
        <w:rPr>
          <w:rFonts w:cstheme="majorHAnsi"/>
          <w:b/>
        </w:rPr>
      </w:pPr>
      <w:bookmarkStart w:id="32" w:name="_GoBack"/>
      <w:bookmarkEnd w:id="32"/>
    </w:p>
    <w:sectPr w:rsidR="00086DFC" w:rsidRPr="006B7FA0" w:rsidSect="00086DFC">
      <w:footnotePr>
        <w:numRestart w:val="eachSect"/>
      </w:footnotePr>
      <w:type w:val="continuous"/>
      <w:pgSz w:w="11906" w:h="16838" w:code="9"/>
      <w:pgMar w:top="1418" w:right="1418" w:bottom="1418" w:left="1418" w:header="907" w:footer="709" w:gutter="0"/>
      <w:pgBorders w:offsetFrom="page">
        <w:top w:val="twistedLines1" w:sz="14" w:space="24" w:color="002060"/>
        <w:left w:val="twistedLines1" w:sz="14" w:space="24" w:color="002060"/>
        <w:bottom w:val="twistedLines1" w:sz="14" w:space="24" w:color="002060"/>
        <w:right w:val="twistedLines1" w:sz="14" w:space="24" w:color="002060"/>
      </w:pgBorders>
      <w:pgNumType w:start="1"/>
      <w:cols w:num="3"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2133F2" w14:textId="77777777" w:rsidR="00ED5D51" w:rsidRDefault="00ED5D51" w:rsidP="00344AC5">
      <w:r>
        <w:separator/>
      </w:r>
    </w:p>
  </w:endnote>
  <w:endnote w:type="continuationSeparator" w:id="0">
    <w:p w14:paraId="41A2A1CE" w14:textId="77777777" w:rsidR="00ED5D51" w:rsidRDefault="00ED5D51" w:rsidP="00344AC5">
      <w:r>
        <w:continuationSeparator/>
      </w:r>
    </w:p>
  </w:endnote>
  <w:endnote w:type="continuationNotice" w:id="1">
    <w:p w14:paraId="2F9E22C1" w14:textId="77777777" w:rsidR="00ED5D51" w:rsidRDefault="00ED5D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6BD2A" w14:textId="129C3E36" w:rsidR="00ED5D51" w:rsidRPr="005A6EAF" w:rsidRDefault="00ED5D51" w:rsidP="009C7983">
    <w:pPr>
      <w:pBdr>
        <w:top w:val="single" w:sz="4" w:space="1" w:color="auto"/>
      </w:pBdr>
      <w:spacing w:before="240"/>
      <w:rPr>
        <w:rStyle w:val="Marquedecommentaire"/>
        <w:sz w:val="18"/>
        <w:szCs w:val="18"/>
      </w:rPr>
    </w:pPr>
    <w:r w:rsidRPr="005A6EAF">
      <w:rPr>
        <w:rFonts w:cs="Calibri Light"/>
        <w:sz w:val="18"/>
        <w:szCs w:val="18"/>
      </w:rPr>
      <w:fldChar w:fldCharType="begin"/>
    </w:r>
    <w:r w:rsidRPr="005A6EAF">
      <w:rPr>
        <w:rFonts w:cs="Calibri Light"/>
        <w:sz w:val="18"/>
        <w:szCs w:val="18"/>
      </w:rPr>
      <w:instrText xml:space="preserve"> REF Type_Document  \* MERGEFORMAT </w:instrText>
    </w:r>
    <w:r w:rsidRPr="005A6EAF">
      <w:rPr>
        <w:rFonts w:cs="Calibri Light"/>
        <w:sz w:val="18"/>
        <w:szCs w:val="18"/>
      </w:rPr>
      <w:fldChar w:fldCharType="separate"/>
    </w:r>
    <w:r w:rsidRPr="0080746B">
      <w:rPr>
        <w:rFonts w:cstheme="majorHAnsi"/>
        <w:bCs/>
        <w:sz w:val="18"/>
        <w:szCs w:val="18"/>
      </w:rPr>
      <w:t>Acte d’Engagement</w:t>
    </w:r>
    <w:r w:rsidRPr="005A6EAF">
      <w:rPr>
        <w:rFonts w:cs="Calibri Light"/>
        <w:sz w:val="18"/>
        <w:szCs w:val="18"/>
      </w:rPr>
      <w:fldChar w:fldCharType="end"/>
    </w:r>
    <w:r w:rsidRPr="005A6EAF">
      <w:rPr>
        <w:rFonts w:cs="Calibri Light"/>
        <w:sz w:val="18"/>
        <w:szCs w:val="18"/>
      </w:rPr>
      <w:t xml:space="preserve"> de l’accord-cadre n°</w:t>
    </w:r>
    <w:r w:rsidRPr="005A6EAF">
      <w:rPr>
        <w:rFonts w:cs="Calibri Light"/>
        <w:sz w:val="18"/>
        <w:szCs w:val="18"/>
      </w:rPr>
      <w:fldChar w:fldCharType="begin"/>
    </w:r>
    <w:r w:rsidRPr="005A6EAF">
      <w:rPr>
        <w:rFonts w:cs="Calibri Light"/>
        <w:sz w:val="18"/>
        <w:szCs w:val="18"/>
      </w:rPr>
      <w:instrText xml:space="preserve"> REF NuméroAccord  \* MERGEFORMAT </w:instrText>
    </w:r>
    <w:r w:rsidRPr="005A6EAF">
      <w:rPr>
        <w:rFonts w:cs="Calibri Light"/>
        <w:sz w:val="18"/>
        <w:szCs w:val="18"/>
      </w:rPr>
      <w:fldChar w:fldCharType="separate"/>
    </w:r>
    <w:r w:rsidRPr="0080746B">
      <w:rPr>
        <w:rFonts w:cstheme="majorHAnsi"/>
        <w:bCs/>
        <w:sz w:val="18"/>
        <w:szCs w:val="18"/>
      </w:rPr>
      <w:t>AC.</w:t>
    </w:r>
    <w:r w:rsidR="00CE1654">
      <w:rPr>
        <w:rFonts w:cstheme="majorHAnsi"/>
        <w:bCs/>
        <w:sz w:val="18"/>
        <w:szCs w:val="18"/>
      </w:rPr>
      <w:t>2026.2135</w:t>
    </w:r>
    <w:r w:rsidRPr="005A6EAF">
      <w:rPr>
        <w:rFonts w:cs="Calibri Light"/>
        <w:sz w:val="18"/>
        <w:szCs w:val="18"/>
      </w:rPr>
      <w:fldChar w:fldCharType="end"/>
    </w:r>
  </w:p>
  <w:p w14:paraId="0A42EDA3" w14:textId="6EF54BB8" w:rsidR="00ED5D51" w:rsidRPr="009C7983" w:rsidRDefault="00ED5D51" w:rsidP="001E3F01">
    <w:pPr>
      <w:pBdr>
        <w:top w:val="single" w:sz="4" w:space="1" w:color="auto"/>
      </w:pBdr>
      <w:spacing w:before="240"/>
      <w:jc w:val="right"/>
      <w:rPr>
        <w:rStyle w:val="Marquedecommentaire"/>
        <w:b/>
        <w:bCs/>
        <w:sz w:val="18"/>
        <w:szCs w:val="18"/>
      </w:rPr>
    </w:pPr>
    <w:r w:rsidRPr="009C7983">
      <w:rPr>
        <w:sz w:val="18"/>
        <w:szCs w:val="18"/>
      </w:rPr>
      <w:t xml:space="preserve">Page </w:t>
    </w:r>
    <w:r w:rsidRPr="009C7983">
      <w:rPr>
        <w:b/>
        <w:bCs/>
        <w:sz w:val="18"/>
        <w:szCs w:val="18"/>
      </w:rPr>
      <w:fldChar w:fldCharType="begin"/>
    </w:r>
    <w:r w:rsidRPr="009C7983">
      <w:rPr>
        <w:b/>
        <w:bCs/>
        <w:sz w:val="18"/>
        <w:szCs w:val="18"/>
      </w:rPr>
      <w:instrText>PAGE  \* Arabic  \* MERGEFORMAT</w:instrText>
    </w:r>
    <w:r w:rsidRPr="009C7983">
      <w:rPr>
        <w:b/>
        <w:bCs/>
        <w:sz w:val="18"/>
        <w:szCs w:val="18"/>
      </w:rPr>
      <w:fldChar w:fldCharType="separate"/>
    </w:r>
    <w:r w:rsidR="00103059">
      <w:rPr>
        <w:b/>
        <w:bCs/>
        <w:noProof/>
        <w:sz w:val="18"/>
        <w:szCs w:val="18"/>
      </w:rPr>
      <w:t>12</w:t>
    </w:r>
    <w:r w:rsidRPr="009C7983">
      <w:rPr>
        <w:sz w:val="18"/>
        <w:szCs w:val="18"/>
      </w:rPr>
      <w:fldChar w:fldCharType="end"/>
    </w:r>
    <w:r w:rsidRPr="009C7983">
      <w:rPr>
        <w:sz w:val="18"/>
        <w:szCs w:val="18"/>
      </w:rPr>
      <w:t xml:space="preserve"> sur </w:t>
    </w:r>
    <w:r w:rsidRPr="009C7983">
      <w:rPr>
        <w:b/>
        <w:bCs/>
        <w:sz w:val="18"/>
        <w:szCs w:val="18"/>
      </w:rPr>
      <w:fldChar w:fldCharType="begin"/>
    </w:r>
    <w:r w:rsidRPr="009C7983">
      <w:rPr>
        <w:b/>
        <w:bCs/>
        <w:sz w:val="18"/>
        <w:szCs w:val="18"/>
      </w:rPr>
      <w:instrText>NUMPAGES  \* Arabic  \* MERGEFORMAT</w:instrText>
    </w:r>
    <w:r w:rsidRPr="009C7983">
      <w:rPr>
        <w:b/>
        <w:bCs/>
        <w:sz w:val="18"/>
        <w:szCs w:val="18"/>
      </w:rPr>
      <w:fldChar w:fldCharType="separate"/>
    </w:r>
    <w:r w:rsidR="00103059">
      <w:rPr>
        <w:b/>
        <w:bCs/>
        <w:noProof/>
        <w:sz w:val="18"/>
        <w:szCs w:val="18"/>
      </w:rPr>
      <w:t>12</w:t>
    </w:r>
    <w:r w:rsidRPr="009C7983">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CF9B2" w14:textId="77777777" w:rsidR="00ED5D51" w:rsidRPr="009C7983" w:rsidRDefault="00ED5D51" w:rsidP="00270579">
    <w:pPr>
      <w:pBdr>
        <w:top w:val="single" w:sz="4" w:space="1" w:color="auto"/>
      </w:pBdr>
      <w:autoSpaceDE w:val="0"/>
      <w:autoSpaceDN w:val="0"/>
      <w:adjustRightInd w:val="0"/>
      <w:contextualSpacing w:val="0"/>
      <w:jc w:val="center"/>
      <w:rPr>
        <w:rFonts w:cstheme="majorHAnsi"/>
        <w:b/>
        <w:bCs/>
        <w:color w:val="000000"/>
        <w:sz w:val="18"/>
        <w:szCs w:val="18"/>
      </w:rPr>
    </w:pPr>
    <w:r w:rsidRPr="009C7983">
      <w:rPr>
        <w:rFonts w:cstheme="majorHAnsi"/>
        <w:b/>
        <w:bCs/>
        <w:color w:val="000000"/>
        <w:sz w:val="18"/>
        <w:szCs w:val="18"/>
      </w:rPr>
      <w:t>Caisse Nationale de l’Assurance Maladie</w:t>
    </w:r>
  </w:p>
  <w:p w14:paraId="2E13C9FA" w14:textId="77777777" w:rsidR="00ED5D51" w:rsidRPr="009C7983" w:rsidRDefault="00ED5D51" w:rsidP="00270579">
    <w:pPr>
      <w:autoSpaceDE w:val="0"/>
      <w:autoSpaceDN w:val="0"/>
      <w:adjustRightInd w:val="0"/>
      <w:contextualSpacing w:val="0"/>
      <w:jc w:val="center"/>
      <w:rPr>
        <w:rFonts w:cstheme="majorHAnsi"/>
        <w:color w:val="000000"/>
        <w:sz w:val="18"/>
        <w:szCs w:val="18"/>
      </w:rPr>
    </w:pPr>
    <w:r w:rsidRPr="009C7983">
      <w:rPr>
        <w:rFonts w:cstheme="majorHAnsi"/>
        <w:color w:val="000000"/>
        <w:sz w:val="18"/>
        <w:szCs w:val="18"/>
      </w:rPr>
      <w:t>50, avenue du Professeur André Lemierre - 75986 Paris Cedex 20</w:t>
    </w:r>
  </w:p>
  <w:p w14:paraId="3396EAED" w14:textId="48384B05" w:rsidR="00ED5D51" w:rsidRPr="009C7983" w:rsidRDefault="00ED5D51" w:rsidP="00270579">
    <w:pPr>
      <w:pStyle w:val="Pieddepage"/>
      <w:jc w:val="center"/>
      <w:rPr>
        <w:rFonts w:cstheme="majorHAnsi"/>
        <w:sz w:val="18"/>
        <w:szCs w:val="18"/>
      </w:rPr>
    </w:pPr>
    <w:r w:rsidRPr="009C7983">
      <w:rPr>
        <w:rFonts w:cstheme="majorHAnsi"/>
        <w:color w:val="000000"/>
        <w:sz w:val="18"/>
        <w:szCs w:val="18"/>
      </w:rPr>
      <w:t xml:space="preserve">www.ameli.fr </w:t>
    </w:r>
    <w:r w:rsidRPr="009C7983">
      <w:rPr>
        <w:rFonts w:cstheme="majorHAnsi"/>
        <w:color w:val="FFFFFF"/>
        <w:sz w:val="18"/>
        <w:szCs w:val="18"/>
      </w:rPr>
      <w:t>Tél.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60EFE3" w14:textId="77777777" w:rsidR="00ED5D51" w:rsidRDefault="00ED5D51" w:rsidP="00344AC5">
      <w:r>
        <w:separator/>
      </w:r>
    </w:p>
  </w:footnote>
  <w:footnote w:type="continuationSeparator" w:id="0">
    <w:p w14:paraId="5E76DC75" w14:textId="77777777" w:rsidR="00ED5D51" w:rsidRDefault="00ED5D51" w:rsidP="00344AC5">
      <w:r>
        <w:continuationSeparator/>
      </w:r>
    </w:p>
  </w:footnote>
  <w:footnote w:type="continuationNotice" w:id="1">
    <w:p w14:paraId="085A0D0A" w14:textId="77777777" w:rsidR="00ED5D51" w:rsidRDefault="00ED5D51"/>
  </w:footnote>
  <w:footnote w:id="2">
    <w:p w14:paraId="4DDDE74B" w14:textId="1074BDBE" w:rsidR="00ED5D51" w:rsidRDefault="00ED5D51" w:rsidP="00C03BC0">
      <w:pPr>
        <w:pStyle w:val="Notedebasdepage"/>
      </w:pPr>
      <w:r>
        <w:rPr>
          <w:rStyle w:val="Appelnotedebasdep"/>
        </w:rPr>
        <w:footnoteRef/>
      </w:r>
      <w:r>
        <w:t xml:space="preserve"> Décret du 11 juillet 2025 portant renouvellement dans les fonctions de directeur général de la Caisse Nationale de l’assurance Maladie, Directeur Général de l’Union nationale des caisses </w:t>
      </w:r>
      <w:r w:rsidR="00C47FD8">
        <w:t>d’assurance maladie</w:t>
      </w:r>
    </w:p>
  </w:footnote>
  <w:footnote w:id="3">
    <w:p w14:paraId="043B18A7" w14:textId="77777777" w:rsidR="00ED5D51" w:rsidRDefault="00ED5D51" w:rsidP="006B7FA0">
      <w:pPr>
        <w:pStyle w:val="Notedebasdepage"/>
      </w:pPr>
      <w:r>
        <w:rPr>
          <w:rStyle w:val="Appelnotedebasdep"/>
        </w:rPr>
        <w:footnoteRef/>
      </w:r>
      <w:r>
        <w:t xml:space="preserve"> Veuillez joindre la preuve du pouvoir du signataire</w:t>
      </w:r>
    </w:p>
  </w:footnote>
  <w:footnote w:id="4">
    <w:p w14:paraId="0B636CF6" w14:textId="5934A41A" w:rsidR="00ED5D51" w:rsidRDefault="00ED5D51" w:rsidP="00774501">
      <w:r>
        <w:rPr>
          <w:rStyle w:val="Appelnotedebasdep"/>
        </w:rPr>
        <w:footnoteRef/>
      </w:r>
      <w:r>
        <w:t xml:space="preserve"> </w:t>
      </w:r>
      <w:r w:rsidRPr="00774501">
        <w:rPr>
          <w:rStyle w:val="NotedebasdepageCar"/>
        </w:rPr>
        <w:t xml:space="preserve">Eu égard à la qualité </w:t>
      </w:r>
      <w:r>
        <w:rPr>
          <w:rStyle w:val="NotedebasdepageCar"/>
        </w:rPr>
        <w:t xml:space="preserve">de la </w:t>
      </w:r>
      <w:r w:rsidRPr="00042DF3">
        <w:rPr>
          <w:rStyle w:val="NotedebasdepageCar"/>
          <w:b/>
        </w:rPr>
        <w:t>Cnam</w:t>
      </w:r>
      <w:r w:rsidRPr="00774501">
        <w:rPr>
          <w:rStyle w:val="NotedebasdepageCar"/>
        </w:rPr>
        <w:t>, l’accord-cadre est, en raison de son montant, soumis au Contrôle Economique et Financier de l’Etat. Ce contrôle, réalisé préalablement à la signature de l’accord-cadre, est matérialisé par la signature du Contrôle Général économique et financier.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3C7753"/>
    <w:multiLevelType w:val="hybridMultilevel"/>
    <w:tmpl w:val="F6469458"/>
    <w:lvl w:ilvl="0" w:tplc="495CACC4">
      <w:start w:val="48"/>
      <w:numFmt w:val="bullet"/>
      <w:lvlText w:val="-"/>
      <w:lvlJc w:val="left"/>
      <w:pPr>
        <w:ind w:left="720" w:hanging="360"/>
      </w:pPr>
      <w:rPr>
        <w:rFonts w:ascii="Calibri Light" w:eastAsia="Times New Roman" w:hAnsi="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C241C95"/>
    <w:multiLevelType w:val="hybridMultilevel"/>
    <w:tmpl w:val="C3005B88"/>
    <w:lvl w:ilvl="0" w:tplc="9A3C7894">
      <w:numFmt w:val="bullet"/>
      <w:lvlText w:val="-"/>
      <w:lvlJc w:val="left"/>
      <w:pPr>
        <w:ind w:left="720" w:hanging="360"/>
      </w:pPr>
      <w:rPr>
        <w:rFonts w:ascii="Calibri Light" w:eastAsiaTheme="minorHAnsi"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25A5871"/>
    <w:multiLevelType w:val="hybridMultilevel"/>
    <w:tmpl w:val="1F30BA50"/>
    <w:lvl w:ilvl="0" w:tplc="242ACA62">
      <w:start w:val="1"/>
      <w:numFmt w:val="lowerLetter"/>
      <w:pStyle w:val="Titre4"/>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BEE8513A">
      <w:start w:val="1"/>
      <w:numFmt w:val="bullet"/>
      <w:pStyle w:val="Titre5"/>
      <w:lvlText w:val=""/>
      <w:lvlJc w:val="left"/>
      <w:pPr>
        <w:ind w:left="2880" w:hanging="360"/>
      </w:pPr>
      <w:rPr>
        <w:rFonts w:ascii="Wingdings" w:hAnsi="Wingdings"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44F0A94"/>
    <w:multiLevelType w:val="hybridMultilevel"/>
    <w:tmpl w:val="A86A6BE4"/>
    <w:lvl w:ilvl="0" w:tplc="CEC4E67C">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BBE16E6"/>
    <w:multiLevelType w:val="hybridMultilevel"/>
    <w:tmpl w:val="039A66B2"/>
    <w:lvl w:ilvl="0" w:tplc="5AD658EA">
      <w:numFmt w:val="bullet"/>
      <w:lvlText w:val="-"/>
      <w:lvlJc w:val="left"/>
      <w:pPr>
        <w:ind w:left="720" w:hanging="360"/>
      </w:pPr>
      <w:rPr>
        <w:rFonts w:ascii="Calibri Light" w:eastAsia="Arial Unicode MS"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42A47DC"/>
    <w:multiLevelType w:val="hybridMultilevel"/>
    <w:tmpl w:val="04BA9E52"/>
    <w:lvl w:ilvl="0" w:tplc="495CACC4">
      <w:start w:val="48"/>
      <w:numFmt w:val="bullet"/>
      <w:lvlText w:val="-"/>
      <w:lvlJc w:val="left"/>
      <w:pPr>
        <w:ind w:left="720" w:hanging="360"/>
      </w:pPr>
      <w:rPr>
        <w:rFonts w:ascii="Calibri Light" w:eastAsia="Times New Roman" w:hAnsi="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9C67DF8"/>
    <w:multiLevelType w:val="hybridMultilevel"/>
    <w:tmpl w:val="4E98A21A"/>
    <w:lvl w:ilvl="0" w:tplc="6436FB7C">
      <w:start w:val="1"/>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40F7FFD"/>
    <w:multiLevelType w:val="hybridMultilevel"/>
    <w:tmpl w:val="38847548"/>
    <w:lvl w:ilvl="0" w:tplc="040C0011">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91C5D68"/>
    <w:multiLevelType w:val="multilevel"/>
    <w:tmpl w:val="A24023B8"/>
    <w:lvl w:ilvl="0">
      <w:start w:val="1"/>
      <w:numFmt w:val="decimal"/>
      <w:isLgl/>
      <w:lvlText w:val="Article %1."/>
      <w:lvlJc w:val="left"/>
      <w:pPr>
        <w:tabs>
          <w:tab w:val="num" w:pos="0"/>
        </w:tabs>
        <w:ind w:left="284" w:hanging="284"/>
      </w:pPr>
      <w:rPr>
        <w:rFonts w:hint="default"/>
        <w:caps/>
      </w:rPr>
    </w:lvl>
    <w:lvl w:ilvl="1">
      <w:start w:val="1"/>
      <w:numFmt w:val="decimal"/>
      <w:pStyle w:val="StyleStyleTitre2NonGrasGras"/>
      <w:lvlText w:val="%1.%2"/>
      <w:lvlJc w:val="left"/>
      <w:pPr>
        <w:tabs>
          <w:tab w:val="num" w:pos="0"/>
        </w:tabs>
        <w:ind w:left="0" w:firstLine="0"/>
      </w:pPr>
      <w:rPr>
        <w:rFonts w:hint="default"/>
      </w:rPr>
    </w:lvl>
    <w:lvl w:ilvl="2">
      <w:start w:val="1"/>
      <w:numFmt w:val="decimal"/>
      <w:lvlText w:val="%2.%1.%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15:restartNumberingAfterBreak="0">
    <w:nsid w:val="5D4607E0"/>
    <w:multiLevelType w:val="hybridMultilevel"/>
    <w:tmpl w:val="B7D8858A"/>
    <w:lvl w:ilvl="0" w:tplc="495CACC4">
      <w:start w:val="48"/>
      <w:numFmt w:val="bullet"/>
      <w:lvlText w:val="-"/>
      <w:lvlJc w:val="left"/>
      <w:pPr>
        <w:ind w:left="720" w:hanging="360"/>
      </w:pPr>
      <w:rPr>
        <w:rFonts w:ascii="Calibri Light" w:eastAsia="Times New Roman" w:hAnsi="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DEC7A4D"/>
    <w:multiLevelType w:val="multilevel"/>
    <w:tmpl w:val="8C8AF8B6"/>
    <w:lvl w:ilvl="0">
      <w:start w:val="1"/>
      <w:numFmt w:val="decimal"/>
      <w:pStyle w:val="Titre1"/>
      <w:lvlText w:val="ARTICLE %1."/>
      <w:lvlJc w:val="left"/>
      <w:pPr>
        <w:ind w:left="432" w:hanging="432"/>
      </w:pPr>
      <w:rPr>
        <w:rFonts w:hint="default"/>
        <w:position w:val="0"/>
      </w:rPr>
    </w:lvl>
    <w:lvl w:ilvl="1">
      <w:start w:val="1"/>
      <w:numFmt w:val="decimal"/>
      <w:pStyle w:val="Titre2"/>
      <w:lvlText w:val="%1.%2"/>
      <w:lvlJc w:val="left"/>
      <w:pPr>
        <w:ind w:left="576" w:hanging="57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1" w15:restartNumberingAfterBreak="0">
    <w:nsid w:val="670B62A8"/>
    <w:multiLevelType w:val="hybridMultilevel"/>
    <w:tmpl w:val="4DBED5D8"/>
    <w:lvl w:ilvl="0" w:tplc="9DFA2F4C">
      <w:start w:val="1"/>
      <w:numFmt w:val="bullet"/>
      <w:lvlText w:val=""/>
      <w:lvlJc w:val="left"/>
      <w:pPr>
        <w:ind w:left="1800" w:hanging="360"/>
      </w:pPr>
      <w:rPr>
        <w:rFonts w:ascii="Symbol" w:hAnsi="Symbol" w:hint="default"/>
      </w:rPr>
    </w:lvl>
    <w:lvl w:ilvl="1" w:tplc="79E8607E">
      <w:start w:val="1"/>
      <w:numFmt w:val="bullet"/>
      <w:lvlText w:val="­"/>
      <w:lvlJc w:val="left"/>
      <w:pPr>
        <w:ind w:left="2520" w:hanging="360"/>
      </w:pPr>
      <w:rPr>
        <w:rFonts w:ascii="Arial" w:hAnsi="Arial"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2" w15:restartNumberingAfterBreak="0">
    <w:nsid w:val="712C6844"/>
    <w:multiLevelType w:val="hybridMultilevel"/>
    <w:tmpl w:val="C0B0AE06"/>
    <w:lvl w:ilvl="0" w:tplc="B7AE0B16">
      <w:start w:val="1"/>
      <w:numFmt w:val="upperRoman"/>
      <w:pStyle w:val="Titre"/>
      <w:lvlText w:val="CHAPITRE %1 : "/>
      <w:lvlJc w:val="left"/>
      <w:pPr>
        <w:ind w:left="720" w:hanging="360"/>
      </w:pPr>
      <w:rPr>
        <w:rFonts w:hint="default"/>
        <w:b/>
        <w:sz w:val="24"/>
        <w:szCs w:val="24"/>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0"/>
  </w:num>
  <w:num w:numId="2">
    <w:abstractNumId w:val="2"/>
  </w:num>
  <w:num w:numId="3">
    <w:abstractNumId w:val="12"/>
  </w:num>
  <w:num w:numId="4">
    <w:abstractNumId w:val="7"/>
  </w:num>
  <w:num w:numId="5">
    <w:abstractNumId w:val="1"/>
  </w:num>
  <w:num w:numId="6">
    <w:abstractNumId w:val="8"/>
  </w:num>
  <w:num w:numId="7">
    <w:abstractNumId w:val="4"/>
  </w:num>
  <w:num w:numId="8">
    <w:abstractNumId w:val="9"/>
  </w:num>
  <w:num w:numId="9">
    <w:abstractNumId w:val="0"/>
  </w:num>
  <w:num w:numId="10">
    <w:abstractNumId w:val="5"/>
  </w:num>
  <w:num w:numId="11">
    <w:abstractNumId w:val="6"/>
  </w:num>
  <w:num w:numId="12">
    <w:abstractNumId w:val="6"/>
  </w:num>
  <w:num w:numId="13">
    <w:abstractNumId w:val="11"/>
  </w:num>
  <w:num w:numId="14">
    <w:abstractNumId w:val="3"/>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IKOUIRT ANAIS (CNAM / Paris)">
    <w15:presenceInfo w15:providerId="AD" w15:userId="S-1-5-21-221657151-1568348028-1356926495-14968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cumentProtection w:edit="comments" w:enforcement="0"/>
  <w:defaultTabStop w:val="708"/>
  <w:hyphenationZone w:val="425"/>
  <w:characterSpacingControl w:val="doNotCompress"/>
  <w:hdrShapeDefaults>
    <o:shapedefaults v:ext="edit" spidmax="235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AC5"/>
    <w:rsid w:val="00005416"/>
    <w:rsid w:val="00005F5B"/>
    <w:rsid w:val="00007F70"/>
    <w:rsid w:val="0001105E"/>
    <w:rsid w:val="000121AA"/>
    <w:rsid w:val="0001549F"/>
    <w:rsid w:val="000157D4"/>
    <w:rsid w:val="00015BAF"/>
    <w:rsid w:val="0002007C"/>
    <w:rsid w:val="00020173"/>
    <w:rsid w:val="000215ED"/>
    <w:rsid w:val="0003184B"/>
    <w:rsid w:val="00041E95"/>
    <w:rsid w:val="00042DF3"/>
    <w:rsid w:val="00042EBF"/>
    <w:rsid w:val="000431CA"/>
    <w:rsid w:val="00045414"/>
    <w:rsid w:val="000461DA"/>
    <w:rsid w:val="00047767"/>
    <w:rsid w:val="00055719"/>
    <w:rsid w:val="00061150"/>
    <w:rsid w:val="000620A1"/>
    <w:rsid w:val="0006611A"/>
    <w:rsid w:val="0007014F"/>
    <w:rsid w:val="00075A1A"/>
    <w:rsid w:val="00075FA4"/>
    <w:rsid w:val="00075FB8"/>
    <w:rsid w:val="000761E7"/>
    <w:rsid w:val="0008253B"/>
    <w:rsid w:val="00082AEE"/>
    <w:rsid w:val="00084857"/>
    <w:rsid w:val="00086442"/>
    <w:rsid w:val="00086DFC"/>
    <w:rsid w:val="00087C51"/>
    <w:rsid w:val="00093309"/>
    <w:rsid w:val="00097B75"/>
    <w:rsid w:val="000A04D7"/>
    <w:rsid w:val="000A6E26"/>
    <w:rsid w:val="000B1E79"/>
    <w:rsid w:val="000B2397"/>
    <w:rsid w:val="000B28C2"/>
    <w:rsid w:val="000B5C9F"/>
    <w:rsid w:val="000C75EF"/>
    <w:rsid w:val="000D1A67"/>
    <w:rsid w:val="000D65B1"/>
    <w:rsid w:val="000E0EE6"/>
    <w:rsid w:val="000E6F68"/>
    <w:rsid w:val="000F0389"/>
    <w:rsid w:val="000F08E9"/>
    <w:rsid w:val="000F365E"/>
    <w:rsid w:val="000F5BF8"/>
    <w:rsid w:val="000F675B"/>
    <w:rsid w:val="00101168"/>
    <w:rsid w:val="0010131D"/>
    <w:rsid w:val="00103059"/>
    <w:rsid w:val="00105D60"/>
    <w:rsid w:val="00106921"/>
    <w:rsid w:val="00120ACA"/>
    <w:rsid w:val="001257A3"/>
    <w:rsid w:val="00130C50"/>
    <w:rsid w:val="001312E6"/>
    <w:rsid w:val="001317E5"/>
    <w:rsid w:val="00132D0D"/>
    <w:rsid w:val="00133872"/>
    <w:rsid w:val="0013635E"/>
    <w:rsid w:val="00137D7B"/>
    <w:rsid w:val="001418D9"/>
    <w:rsid w:val="00144DE8"/>
    <w:rsid w:val="0016319C"/>
    <w:rsid w:val="001657EB"/>
    <w:rsid w:val="001723CC"/>
    <w:rsid w:val="00172E61"/>
    <w:rsid w:val="00173070"/>
    <w:rsid w:val="00175628"/>
    <w:rsid w:val="00177325"/>
    <w:rsid w:val="00177824"/>
    <w:rsid w:val="00182E5A"/>
    <w:rsid w:val="0018343B"/>
    <w:rsid w:val="00183A87"/>
    <w:rsid w:val="00183C02"/>
    <w:rsid w:val="00186CA0"/>
    <w:rsid w:val="00186E61"/>
    <w:rsid w:val="00190943"/>
    <w:rsid w:val="00192224"/>
    <w:rsid w:val="001943D6"/>
    <w:rsid w:val="001965F4"/>
    <w:rsid w:val="001A37BC"/>
    <w:rsid w:val="001A46CC"/>
    <w:rsid w:val="001A518A"/>
    <w:rsid w:val="001B1257"/>
    <w:rsid w:val="001B6EC4"/>
    <w:rsid w:val="001C0A57"/>
    <w:rsid w:val="001C107E"/>
    <w:rsid w:val="001C1A19"/>
    <w:rsid w:val="001C2D05"/>
    <w:rsid w:val="001C436F"/>
    <w:rsid w:val="001C620B"/>
    <w:rsid w:val="001C7460"/>
    <w:rsid w:val="001D01E2"/>
    <w:rsid w:val="001D1D53"/>
    <w:rsid w:val="001D6D22"/>
    <w:rsid w:val="001D6E05"/>
    <w:rsid w:val="001D73F7"/>
    <w:rsid w:val="001E0710"/>
    <w:rsid w:val="001E07C4"/>
    <w:rsid w:val="001E193E"/>
    <w:rsid w:val="001E3F01"/>
    <w:rsid w:val="001F1836"/>
    <w:rsid w:val="001F64AF"/>
    <w:rsid w:val="001F7CBE"/>
    <w:rsid w:val="002016B7"/>
    <w:rsid w:val="00201EBB"/>
    <w:rsid w:val="00203A86"/>
    <w:rsid w:val="00204B77"/>
    <w:rsid w:val="00204FA3"/>
    <w:rsid w:val="002058CA"/>
    <w:rsid w:val="00206E9E"/>
    <w:rsid w:val="00207B97"/>
    <w:rsid w:val="00207EEA"/>
    <w:rsid w:val="00210FEB"/>
    <w:rsid w:val="00211AA5"/>
    <w:rsid w:val="00217031"/>
    <w:rsid w:val="002214B3"/>
    <w:rsid w:val="0022164A"/>
    <w:rsid w:val="00221B0A"/>
    <w:rsid w:val="00222020"/>
    <w:rsid w:val="002223ED"/>
    <w:rsid w:val="002235D7"/>
    <w:rsid w:val="00223835"/>
    <w:rsid w:val="00225C4E"/>
    <w:rsid w:val="0022645D"/>
    <w:rsid w:val="00226C33"/>
    <w:rsid w:val="00231D64"/>
    <w:rsid w:val="002332AA"/>
    <w:rsid w:val="002333C5"/>
    <w:rsid w:val="00240114"/>
    <w:rsid w:val="002428B2"/>
    <w:rsid w:val="002428FE"/>
    <w:rsid w:val="00242BD4"/>
    <w:rsid w:val="0024318D"/>
    <w:rsid w:val="00243799"/>
    <w:rsid w:val="002450F0"/>
    <w:rsid w:val="002456CA"/>
    <w:rsid w:val="00247EA1"/>
    <w:rsid w:val="00253F58"/>
    <w:rsid w:val="00256C2E"/>
    <w:rsid w:val="00262F39"/>
    <w:rsid w:val="00264EC7"/>
    <w:rsid w:val="00267361"/>
    <w:rsid w:val="00270579"/>
    <w:rsid w:val="00270F77"/>
    <w:rsid w:val="002731A0"/>
    <w:rsid w:val="00274969"/>
    <w:rsid w:val="00274EF4"/>
    <w:rsid w:val="0027566E"/>
    <w:rsid w:val="002802C8"/>
    <w:rsid w:val="00280E43"/>
    <w:rsid w:val="002852B7"/>
    <w:rsid w:val="002855CE"/>
    <w:rsid w:val="00285B62"/>
    <w:rsid w:val="002942A6"/>
    <w:rsid w:val="002977F1"/>
    <w:rsid w:val="002A0DF5"/>
    <w:rsid w:val="002A30E7"/>
    <w:rsid w:val="002A64A0"/>
    <w:rsid w:val="002B128E"/>
    <w:rsid w:val="002B157A"/>
    <w:rsid w:val="002B2033"/>
    <w:rsid w:val="002B2979"/>
    <w:rsid w:val="002C054C"/>
    <w:rsid w:val="002C070A"/>
    <w:rsid w:val="002C3E20"/>
    <w:rsid w:val="002C4476"/>
    <w:rsid w:val="002C6DA6"/>
    <w:rsid w:val="002C75C9"/>
    <w:rsid w:val="002D36AD"/>
    <w:rsid w:val="002D4579"/>
    <w:rsid w:val="002D4C5D"/>
    <w:rsid w:val="002D63E3"/>
    <w:rsid w:val="002E340B"/>
    <w:rsid w:val="002E436B"/>
    <w:rsid w:val="002E5421"/>
    <w:rsid w:val="002E54B3"/>
    <w:rsid w:val="002E57DD"/>
    <w:rsid w:val="002E584C"/>
    <w:rsid w:val="002E6EE1"/>
    <w:rsid w:val="002E73AC"/>
    <w:rsid w:val="002F1819"/>
    <w:rsid w:val="002F4E84"/>
    <w:rsid w:val="002F5253"/>
    <w:rsid w:val="002F7173"/>
    <w:rsid w:val="003002D3"/>
    <w:rsid w:val="00300FE3"/>
    <w:rsid w:val="00305B2C"/>
    <w:rsid w:val="00310F7D"/>
    <w:rsid w:val="00311798"/>
    <w:rsid w:val="003118DD"/>
    <w:rsid w:val="0031254C"/>
    <w:rsid w:val="0031389E"/>
    <w:rsid w:val="00317499"/>
    <w:rsid w:val="00320C00"/>
    <w:rsid w:val="00323D11"/>
    <w:rsid w:val="00324630"/>
    <w:rsid w:val="00325291"/>
    <w:rsid w:val="00326743"/>
    <w:rsid w:val="003328DE"/>
    <w:rsid w:val="00334796"/>
    <w:rsid w:val="003349C9"/>
    <w:rsid w:val="003362C4"/>
    <w:rsid w:val="00340829"/>
    <w:rsid w:val="003419E6"/>
    <w:rsid w:val="00344AC5"/>
    <w:rsid w:val="003537E7"/>
    <w:rsid w:val="00353D47"/>
    <w:rsid w:val="00353F92"/>
    <w:rsid w:val="0035624C"/>
    <w:rsid w:val="00357B71"/>
    <w:rsid w:val="00360FDB"/>
    <w:rsid w:val="003622F2"/>
    <w:rsid w:val="00364838"/>
    <w:rsid w:val="003657D4"/>
    <w:rsid w:val="003702B1"/>
    <w:rsid w:val="003716D5"/>
    <w:rsid w:val="00373D8E"/>
    <w:rsid w:val="0037695B"/>
    <w:rsid w:val="003770E7"/>
    <w:rsid w:val="00377195"/>
    <w:rsid w:val="00380212"/>
    <w:rsid w:val="0038174A"/>
    <w:rsid w:val="003831B5"/>
    <w:rsid w:val="00390E9F"/>
    <w:rsid w:val="003936D3"/>
    <w:rsid w:val="00393E4B"/>
    <w:rsid w:val="00396C34"/>
    <w:rsid w:val="003A28F3"/>
    <w:rsid w:val="003A4DF5"/>
    <w:rsid w:val="003A5EF8"/>
    <w:rsid w:val="003B0938"/>
    <w:rsid w:val="003B219A"/>
    <w:rsid w:val="003B37F3"/>
    <w:rsid w:val="003B5F19"/>
    <w:rsid w:val="003B6662"/>
    <w:rsid w:val="003C06BE"/>
    <w:rsid w:val="003C1EC0"/>
    <w:rsid w:val="003C23B4"/>
    <w:rsid w:val="003C3D54"/>
    <w:rsid w:val="003C5475"/>
    <w:rsid w:val="003C6283"/>
    <w:rsid w:val="003C6DD2"/>
    <w:rsid w:val="003D1AEE"/>
    <w:rsid w:val="003D5029"/>
    <w:rsid w:val="003D5794"/>
    <w:rsid w:val="003D699A"/>
    <w:rsid w:val="003E15CA"/>
    <w:rsid w:val="003E1DA6"/>
    <w:rsid w:val="003E672E"/>
    <w:rsid w:val="003F5F55"/>
    <w:rsid w:val="003F73E1"/>
    <w:rsid w:val="003F7817"/>
    <w:rsid w:val="0040423C"/>
    <w:rsid w:val="00407337"/>
    <w:rsid w:val="0040780D"/>
    <w:rsid w:val="0041404C"/>
    <w:rsid w:val="004156B4"/>
    <w:rsid w:val="00416A11"/>
    <w:rsid w:val="0041704C"/>
    <w:rsid w:val="00420D37"/>
    <w:rsid w:val="004243AE"/>
    <w:rsid w:val="004249A6"/>
    <w:rsid w:val="00432D70"/>
    <w:rsid w:val="00432DD6"/>
    <w:rsid w:val="00433D66"/>
    <w:rsid w:val="00434B0C"/>
    <w:rsid w:val="00434F04"/>
    <w:rsid w:val="004400AC"/>
    <w:rsid w:val="00441F7B"/>
    <w:rsid w:val="004428F5"/>
    <w:rsid w:val="00442F4C"/>
    <w:rsid w:val="00444C11"/>
    <w:rsid w:val="00445B81"/>
    <w:rsid w:val="00451039"/>
    <w:rsid w:val="0045196B"/>
    <w:rsid w:val="0045197A"/>
    <w:rsid w:val="00455B99"/>
    <w:rsid w:val="00456705"/>
    <w:rsid w:val="00456D2D"/>
    <w:rsid w:val="00462A0A"/>
    <w:rsid w:val="00463433"/>
    <w:rsid w:val="00463849"/>
    <w:rsid w:val="00463C36"/>
    <w:rsid w:val="0046623D"/>
    <w:rsid w:val="00467326"/>
    <w:rsid w:val="00471A43"/>
    <w:rsid w:val="0047416B"/>
    <w:rsid w:val="00475F8E"/>
    <w:rsid w:val="0047649D"/>
    <w:rsid w:val="00480035"/>
    <w:rsid w:val="004840AF"/>
    <w:rsid w:val="00487FFB"/>
    <w:rsid w:val="00492559"/>
    <w:rsid w:val="00493B31"/>
    <w:rsid w:val="00496431"/>
    <w:rsid w:val="00497BCD"/>
    <w:rsid w:val="004A0451"/>
    <w:rsid w:val="004A05A0"/>
    <w:rsid w:val="004A38FF"/>
    <w:rsid w:val="004A5BB3"/>
    <w:rsid w:val="004A6D95"/>
    <w:rsid w:val="004B0DDE"/>
    <w:rsid w:val="004B0FC4"/>
    <w:rsid w:val="004B12E0"/>
    <w:rsid w:val="004B19FC"/>
    <w:rsid w:val="004B310B"/>
    <w:rsid w:val="004B386B"/>
    <w:rsid w:val="004B45A5"/>
    <w:rsid w:val="004B7F79"/>
    <w:rsid w:val="004C1D59"/>
    <w:rsid w:val="004C7C1F"/>
    <w:rsid w:val="004D1FC2"/>
    <w:rsid w:val="004D4564"/>
    <w:rsid w:val="004D4C5B"/>
    <w:rsid w:val="004E07DF"/>
    <w:rsid w:val="004E2929"/>
    <w:rsid w:val="004E2A88"/>
    <w:rsid w:val="004E5E5C"/>
    <w:rsid w:val="004F3033"/>
    <w:rsid w:val="004F351A"/>
    <w:rsid w:val="004F7195"/>
    <w:rsid w:val="00500CCE"/>
    <w:rsid w:val="00502C9D"/>
    <w:rsid w:val="00503479"/>
    <w:rsid w:val="0050357B"/>
    <w:rsid w:val="00503E52"/>
    <w:rsid w:val="005041DB"/>
    <w:rsid w:val="005069F7"/>
    <w:rsid w:val="00510798"/>
    <w:rsid w:val="005107FB"/>
    <w:rsid w:val="00510F8A"/>
    <w:rsid w:val="005125E7"/>
    <w:rsid w:val="00514A8B"/>
    <w:rsid w:val="00520BDD"/>
    <w:rsid w:val="00520BEA"/>
    <w:rsid w:val="0052117B"/>
    <w:rsid w:val="00523AB8"/>
    <w:rsid w:val="00526358"/>
    <w:rsid w:val="00526519"/>
    <w:rsid w:val="00526C88"/>
    <w:rsid w:val="0052734C"/>
    <w:rsid w:val="00530F10"/>
    <w:rsid w:val="00532A5A"/>
    <w:rsid w:val="00537BB2"/>
    <w:rsid w:val="00541352"/>
    <w:rsid w:val="005446D6"/>
    <w:rsid w:val="0055072C"/>
    <w:rsid w:val="00550897"/>
    <w:rsid w:val="00551AFB"/>
    <w:rsid w:val="005538F2"/>
    <w:rsid w:val="0055581C"/>
    <w:rsid w:val="00556383"/>
    <w:rsid w:val="00565689"/>
    <w:rsid w:val="00573A6B"/>
    <w:rsid w:val="00575CE2"/>
    <w:rsid w:val="005760CC"/>
    <w:rsid w:val="0057670C"/>
    <w:rsid w:val="00576E19"/>
    <w:rsid w:val="0058131B"/>
    <w:rsid w:val="00581919"/>
    <w:rsid w:val="00581BAA"/>
    <w:rsid w:val="0058213F"/>
    <w:rsid w:val="0058647C"/>
    <w:rsid w:val="005869FD"/>
    <w:rsid w:val="0059167E"/>
    <w:rsid w:val="00593AA2"/>
    <w:rsid w:val="00593BE0"/>
    <w:rsid w:val="00593C7B"/>
    <w:rsid w:val="005946C6"/>
    <w:rsid w:val="00597133"/>
    <w:rsid w:val="005A32BF"/>
    <w:rsid w:val="005A3D30"/>
    <w:rsid w:val="005A5EF8"/>
    <w:rsid w:val="005A6EAF"/>
    <w:rsid w:val="005A78BC"/>
    <w:rsid w:val="005B5A77"/>
    <w:rsid w:val="005B7413"/>
    <w:rsid w:val="005C18D7"/>
    <w:rsid w:val="005C25A0"/>
    <w:rsid w:val="005C3753"/>
    <w:rsid w:val="005C4B09"/>
    <w:rsid w:val="005C7570"/>
    <w:rsid w:val="005C770E"/>
    <w:rsid w:val="005D097C"/>
    <w:rsid w:val="005D78D2"/>
    <w:rsid w:val="005E25CB"/>
    <w:rsid w:val="005E4AF1"/>
    <w:rsid w:val="005E5182"/>
    <w:rsid w:val="005E67D4"/>
    <w:rsid w:val="005F2D16"/>
    <w:rsid w:val="005F55EA"/>
    <w:rsid w:val="005F6763"/>
    <w:rsid w:val="005F6D46"/>
    <w:rsid w:val="00600352"/>
    <w:rsid w:val="00606392"/>
    <w:rsid w:val="0060712B"/>
    <w:rsid w:val="00607B79"/>
    <w:rsid w:val="006101E1"/>
    <w:rsid w:val="00611FCC"/>
    <w:rsid w:val="00613ACD"/>
    <w:rsid w:val="00614F00"/>
    <w:rsid w:val="006233B9"/>
    <w:rsid w:val="00623A89"/>
    <w:rsid w:val="00624ACE"/>
    <w:rsid w:val="006250B2"/>
    <w:rsid w:val="006264B3"/>
    <w:rsid w:val="006264CB"/>
    <w:rsid w:val="006303CD"/>
    <w:rsid w:val="00630C5F"/>
    <w:rsid w:val="006357A1"/>
    <w:rsid w:val="0063660A"/>
    <w:rsid w:val="0064045E"/>
    <w:rsid w:val="00641828"/>
    <w:rsid w:val="00642340"/>
    <w:rsid w:val="00643AB7"/>
    <w:rsid w:val="00645379"/>
    <w:rsid w:val="00645B83"/>
    <w:rsid w:val="00646D34"/>
    <w:rsid w:val="0064742C"/>
    <w:rsid w:val="006478EA"/>
    <w:rsid w:val="00647BE7"/>
    <w:rsid w:val="00650A2F"/>
    <w:rsid w:val="006526F3"/>
    <w:rsid w:val="00652B87"/>
    <w:rsid w:val="006533D2"/>
    <w:rsid w:val="0065653E"/>
    <w:rsid w:val="00662058"/>
    <w:rsid w:val="00665E3E"/>
    <w:rsid w:val="00667BBE"/>
    <w:rsid w:val="00667DBF"/>
    <w:rsid w:val="006719FA"/>
    <w:rsid w:val="00673034"/>
    <w:rsid w:val="00673D8E"/>
    <w:rsid w:val="00675719"/>
    <w:rsid w:val="006778CD"/>
    <w:rsid w:val="00683505"/>
    <w:rsid w:val="00685101"/>
    <w:rsid w:val="0069097D"/>
    <w:rsid w:val="00693E19"/>
    <w:rsid w:val="00697EF9"/>
    <w:rsid w:val="006A5EDD"/>
    <w:rsid w:val="006B0521"/>
    <w:rsid w:val="006B20B9"/>
    <w:rsid w:val="006B250F"/>
    <w:rsid w:val="006B7FA0"/>
    <w:rsid w:val="006C0848"/>
    <w:rsid w:val="006C2F9F"/>
    <w:rsid w:val="006C347A"/>
    <w:rsid w:val="006C3C41"/>
    <w:rsid w:val="006C426C"/>
    <w:rsid w:val="006C428F"/>
    <w:rsid w:val="006C5601"/>
    <w:rsid w:val="006C6181"/>
    <w:rsid w:val="006C7513"/>
    <w:rsid w:val="006D0419"/>
    <w:rsid w:val="006D3AE4"/>
    <w:rsid w:val="006D651C"/>
    <w:rsid w:val="006D677E"/>
    <w:rsid w:val="006E3D29"/>
    <w:rsid w:val="006F04F3"/>
    <w:rsid w:val="006F5270"/>
    <w:rsid w:val="006F604F"/>
    <w:rsid w:val="00701D59"/>
    <w:rsid w:val="0070372F"/>
    <w:rsid w:val="00711244"/>
    <w:rsid w:val="00711ECC"/>
    <w:rsid w:val="00712AAD"/>
    <w:rsid w:val="00712C50"/>
    <w:rsid w:val="007130E3"/>
    <w:rsid w:val="007135BA"/>
    <w:rsid w:val="00713AA6"/>
    <w:rsid w:val="00714CC4"/>
    <w:rsid w:val="007153D9"/>
    <w:rsid w:val="00721042"/>
    <w:rsid w:val="0072278E"/>
    <w:rsid w:val="00723F86"/>
    <w:rsid w:val="00724D90"/>
    <w:rsid w:val="00726183"/>
    <w:rsid w:val="00726666"/>
    <w:rsid w:val="00726989"/>
    <w:rsid w:val="00726EA6"/>
    <w:rsid w:val="007323BF"/>
    <w:rsid w:val="00733702"/>
    <w:rsid w:val="007407B7"/>
    <w:rsid w:val="00742B75"/>
    <w:rsid w:val="007508B5"/>
    <w:rsid w:val="0075426D"/>
    <w:rsid w:val="007545AD"/>
    <w:rsid w:val="00757D59"/>
    <w:rsid w:val="00761D86"/>
    <w:rsid w:val="0076307C"/>
    <w:rsid w:val="0076428E"/>
    <w:rsid w:val="00764325"/>
    <w:rsid w:val="00766C36"/>
    <w:rsid w:val="00772358"/>
    <w:rsid w:val="00772DD6"/>
    <w:rsid w:val="00774501"/>
    <w:rsid w:val="00774D02"/>
    <w:rsid w:val="00786E2B"/>
    <w:rsid w:val="0079208F"/>
    <w:rsid w:val="00792169"/>
    <w:rsid w:val="00796A62"/>
    <w:rsid w:val="007A33CE"/>
    <w:rsid w:val="007A390A"/>
    <w:rsid w:val="007A4D6F"/>
    <w:rsid w:val="007A4D78"/>
    <w:rsid w:val="007C016F"/>
    <w:rsid w:val="007C08E7"/>
    <w:rsid w:val="007C20BD"/>
    <w:rsid w:val="007C437F"/>
    <w:rsid w:val="007C7C57"/>
    <w:rsid w:val="007D0843"/>
    <w:rsid w:val="007D75B2"/>
    <w:rsid w:val="007E09E8"/>
    <w:rsid w:val="007E1889"/>
    <w:rsid w:val="007E404E"/>
    <w:rsid w:val="007E5D97"/>
    <w:rsid w:val="007F1B05"/>
    <w:rsid w:val="007F54D0"/>
    <w:rsid w:val="007F68BB"/>
    <w:rsid w:val="007F7312"/>
    <w:rsid w:val="007F7ABA"/>
    <w:rsid w:val="00804000"/>
    <w:rsid w:val="00804CF7"/>
    <w:rsid w:val="0080746B"/>
    <w:rsid w:val="00810ECC"/>
    <w:rsid w:val="00811873"/>
    <w:rsid w:val="00812C90"/>
    <w:rsid w:val="00823B17"/>
    <w:rsid w:val="00823DD4"/>
    <w:rsid w:val="00825072"/>
    <w:rsid w:val="00825F5B"/>
    <w:rsid w:val="00833821"/>
    <w:rsid w:val="00835A3E"/>
    <w:rsid w:val="0083726B"/>
    <w:rsid w:val="00837C5D"/>
    <w:rsid w:val="00840D23"/>
    <w:rsid w:val="00841355"/>
    <w:rsid w:val="0084178F"/>
    <w:rsid w:val="0085433E"/>
    <w:rsid w:val="00854701"/>
    <w:rsid w:val="008619BE"/>
    <w:rsid w:val="00863DF2"/>
    <w:rsid w:val="00864138"/>
    <w:rsid w:val="00864D23"/>
    <w:rsid w:val="00867CCF"/>
    <w:rsid w:val="00873063"/>
    <w:rsid w:val="008751CA"/>
    <w:rsid w:val="00876B61"/>
    <w:rsid w:val="00880E61"/>
    <w:rsid w:val="00884087"/>
    <w:rsid w:val="00885AFF"/>
    <w:rsid w:val="00887EFD"/>
    <w:rsid w:val="008A3485"/>
    <w:rsid w:val="008A5BB5"/>
    <w:rsid w:val="008A76FD"/>
    <w:rsid w:val="008B3522"/>
    <w:rsid w:val="008B365B"/>
    <w:rsid w:val="008B3CD0"/>
    <w:rsid w:val="008B6B0D"/>
    <w:rsid w:val="008C44E6"/>
    <w:rsid w:val="008D4319"/>
    <w:rsid w:val="008D62E1"/>
    <w:rsid w:val="008E0D29"/>
    <w:rsid w:val="008E2F47"/>
    <w:rsid w:val="008E4537"/>
    <w:rsid w:val="008E68D1"/>
    <w:rsid w:val="008F3458"/>
    <w:rsid w:val="008F41D3"/>
    <w:rsid w:val="008F490E"/>
    <w:rsid w:val="008F7791"/>
    <w:rsid w:val="0090192A"/>
    <w:rsid w:val="00902EDD"/>
    <w:rsid w:val="009048F1"/>
    <w:rsid w:val="00904FF2"/>
    <w:rsid w:val="009052E9"/>
    <w:rsid w:val="00905C53"/>
    <w:rsid w:val="00907AD9"/>
    <w:rsid w:val="00907E71"/>
    <w:rsid w:val="009117D0"/>
    <w:rsid w:val="009134AF"/>
    <w:rsid w:val="00913F26"/>
    <w:rsid w:val="00913FE7"/>
    <w:rsid w:val="009153A4"/>
    <w:rsid w:val="00920534"/>
    <w:rsid w:val="00923C36"/>
    <w:rsid w:val="009254AB"/>
    <w:rsid w:val="00925D15"/>
    <w:rsid w:val="00931CD8"/>
    <w:rsid w:val="00931D4C"/>
    <w:rsid w:val="00932AA8"/>
    <w:rsid w:val="00935B30"/>
    <w:rsid w:val="0093682B"/>
    <w:rsid w:val="009379E1"/>
    <w:rsid w:val="00940546"/>
    <w:rsid w:val="00940CAF"/>
    <w:rsid w:val="0094113A"/>
    <w:rsid w:val="00943882"/>
    <w:rsid w:val="009447A6"/>
    <w:rsid w:val="00946076"/>
    <w:rsid w:val="009463DC"/>
    <w:rsid w:val="009517F3"/>
    <w:rsid w:val="00951B00"/>
    <w:rsid w:val="009527D5"/>
    <w:rsid w:val="00954C6A"/>
    <w:rsid w:val="00956768"/>
    <w:rsid w:val="00957316"/>
    <w:rsid w:val="009573E0"/>
    <w:rsid w:val="00960D67"/>
    <w:rsid w:val="00960F35"/>
    <w:rsid w:val="00961E6C"/>
    <w:rsid w:val="00965340"/>
    <w:rsid w:val="0096534F"/>
    <w:rsid w:val="00965726"/>
    <w:rsid w:val="00965FD8"/>
    <w:rsid w:val="0096691B"/>
    <w:rsid w:val="0096716B"/>
    <w:rsid w:val="009705BC"/>
    <w:rsid w:val="00971877"/>
    <w:rsid w:val="00974952"/>
    <w:rsid w:val="00983217"/>
    <w:rsid w:val="00985889"/>
    <w:rsid w:val="00990111"/>
    <w:rsid w:val="009925D4"/>
    <w:rsid w:val="0099287C"/>
    <w:rsid w:val="00993EB8"/>
    <w:rsid w:val="00994C54"/>
    <w:rsid w:val="00997CFB"/>
    <w:rsid w:val="009A27B4"/>
    <w:rsid w:val="009A3B2B"/>
    <w:rsid w:val="009A5A14"/>
    <w:rsid w:val="009B0511"/>
    <w:rsid w:val="009B5342"/>
    <w:rsid w:val="009B61D3"/>
    <w:rsid w:val="009C1B14"/>
    <w:rsid w:val="009C46CB"/>
    <w:rsid w:val="009C5930"/>
    <w:rsid w:val="009C69C5"/>
    <w:rsid w:val="009C7983"/>
    <w:rsid w:val="009D00C6"/>
    <w:rsid w:val="009D19EC"/>
    <w:rsid w:val="009D5B57"/>
    <w:rsid w:val="009D60E0"/>
    <w:rsid w:val="009D772C"/>
    <w:rsid w:val="009D79B1"/>
    <w:rsid w:val="009E2A7A"/>
    <w:rsid w:val="009E5315"/>
    <w:rsid w:val="009E5893"/>
    <w:rsid w:val="009E7266"/>
    <w:rsid w:val="009F0C0F"/>
    <w:rsid w:val="009F10C9"/>
    <w:rsid w:val="009F2405"/>
    <w:rsid w:val="009F2FF0"/>
    <w:rsid w:val="009F4895"/>
    <w:rsid w:val="009F66B9"/>
    <w:rsid w:val="009F68B6"/>
    <w:rsid w:val="00A04711"/>
    <w:rsid w:val="00A050A6"/>
    <w:rsid w:val="00A0557E"/>
    <w:rsid w:val="00A056EA"/>
    <w:rsid w:val="00A058D6"/>
    <w:rsid w:val="00A06B59"/>
    <w:rsid w:val="00A13100"/>
    <w:rsid w:val="00A176CB"/>
    <w:rsid w:val="00A201A4"/>
    <w:rsid w:val="00A224C7"/>
    <w:rsid w:val="00A23587"/>
    <w:rsid w:val="00A24F45"/>
    <w:rsid w:val="00A25817"/>
    <w:rsid w:val="00A27EA1"/>
    <w:rsid w:val="00A3396B"/>
    <w:rsid w:val="00A340A1"/>
    <w:rsid w:val="00A365A0"/>
    <w:rsid w:val="00A4104C"/>
    <w:rsid w:val="00A41AC4"/>
    <w:rsid w:val="00A545CA"/>
    <w:rsid w:val="00A57DCA"/>
    <w:rsid w:val="00A60E26"/>
    <w:rsid w:val="00A63914"/>
    <w:rsid w:val="00A67924"/>
    <w:rsid w:val="00A70B0B"/>
    <w:rsid w:val="00A72C43"/>
    <w:rsid w:val="00A745D0"/>
    <w:rsid w:val="00A748C7"/>
    <w:rsid w:val="00A758E2"/>
    <w:rsid w:val="00A768BB"/>
    <w:rsid w:val="00A813BC"/>
    <w:rsid w:val="00A85DC7"/>
    <w:rsid w:val="00A86C63"/>
    <w:rsid w:val="00A91942"/>
    <w:rsid w:val="00A92DDD"/>
    <w:rsid w:val="00A939BC"/>
    <w:rsid w:val="00AA0C9C"/>
    <w:rsid w:val="00AA1395"/>
    <w:rsid w:val="00AA194F"/>
    <w:rsid w:val="00AA3712"/>
    <w:rsid w:val="00AA3819"/>
    <w:rsid w:val="00AA3864"/>
    <w:rsid w:val="00AA50A9"/>
    <w:rsid w:val="00AB0ABB"/>
    <w:rsid w:val="00AB1EAF"/>
    <w:rsid w:val="00AB3E7A"/>
    <w:rsid w:val="00AB53E1"/>
    <w:rsid w:val="00AB5873"/>
    <w:rsid w:val="00AC34CA"/>
    <w:rsid w:val="00AC39B9"/>
    <w:rsid w:val="00AC437C"/>
    <w:rsid w:val="00AC4A3C"/>
    <w:rsid w:val="00AC50B8"/>
    <w:rsid w:val="00AD3255"/>
    <w:rsid w:val="00AD58F9"/>
    <w:rsid w:val="00AD6CF3"/>
    <w:rsid w:val="00AE151F"/>
    <w:rsid w:val="00AE43BE"/>
    <w:rsid w:val="00AE59B6"/>
    <w:rsid w:val="00AE69DD"/>
    <w:rsid w:val="00AF00B1"/>
    <w:rsid w:val="00AF1539"/>
    <w:rsid w:val="00AF32EF"/>
    <w:rsid w:val="00AF39D2"/>
    <w:rsid w:val="00AF4B04"/>
    <w:rsid w:val="00AF79B8"/>
    <w:rsid w:val="00B030DE"/>
    <w:rsid w:val="00B107B4"/>
    <w:rsid w:val="00B10DB2"/>
    <w:rsid w:val="00B118B4"/>
    <w:rsid w:val="00B11970"/>
    <w:rsid w:val="00B120D5"/>
    <w:rsid w:val="00B165E6"/>
    <w:rsid w:val="00B1731B"/>
    <w:rsid w:val="00B20CE5"/>
    <w:rsid w:val="00B21AA6"/>
    <w:rsid w:val="00B2782A"/>
    <w:rsid w:val="00B3075A"/>
    <w:rsid w:val="00B32464"/>
    <w:rsid w:val="00B333E7"/>
    <w:rsid w:val="00B33D39"/>
    <w:rsid w:val="00B33EE9"/>
    <w:rsid w:val="00B404FA"/>
    <w:rsid w:val="00B42287"/>
    <w:rsid w:val="00B4779B"/>
    <w:rsid w:val="00B538EB"/>
    <w:rsid w:val="00B53F08"/>
    <w:rsid w:val="00B553C4"/>
    <w:rsid w:val="00B56358"/>
    <w:rsid w:val="00B6455E"/>
    <w:rsid w:val="00B64B50"/>
    <w:rsid w:val="00B64B6D"/>
    <w:rsid w:val="00B64CBB"/>
    <w:rsid w:val="00B658CE"/>
    <w:rsid w:val="00B717CA"/>
    <w:rsid w:val="00B72127"/>
    <w:rsid w:val="00B74A6E"/>
    <w:rsid w:val="00B750E3"/>
    <w:rsid w:val="00B7582B"/>
    <w:rsid w:val="00B7595C"/>
    <w:rsid w:val="00B8068D"/>
    <w:rsid w:val="00B81561"/>
    <w:rsid w:val="00B84D0E"/>
    <w:rsid w:val="00B877AB"/>
    <w:rsid w:val="00B95422"/>
    <w:rsid w:val="00B95B73"/>
    <w:rsid w:val="00B96377"/>
    <w:rsid w:val="00BA5465"/>
    <w:rsid w:val="00BA63A2"/>
    <w:rsid w:val="00BA6AC4"/>
    <w:rsid w:val="00BA6ADC"/>
    <w:rsid w:val="00BA77E8"/>
    <w:rsid w:val="00BB0693"/>
    <w:rsid w:val="00BB3533"/>
    <w:rsid w:val="00BB44D6"/>
    <w:rsid w:val="00BB48FA"/>
    <w:rsid w:val="00BB6BAC"/>
    <w:rsid w:val="00BC0CF9"/>
    <w:rsid w:val="00BC1351"/>
    <w:rsid w:val="00BC2980"/>
    <w:rsid w:val="00BC305F"/>
    <w:rsid w:val="00BC691D"/>
    <w:rsid w:val="00BD06BC"/>
    <w:rsid w:val="00BD0FC6"/>
    <w:rsid w:val="00BD131D"/>
    <w:rsid w:val="00BD16BF"/>
    <w:rsid w:val="00BD5C9C"/>
    <w:rsid w:val="00BE0729"/>
    <w:rsid w:val="00BE3261"/>
    <w:rsid w:val="00BE4644"/>
    <w:rsid w:val="00BE5BAE"/>
    <w:rsid w:val="00BF1764"/>
    <w:rsid w:val="00BF6FFC"/>
    <w:rsid w:val="00C005E3"/>
    <w:rsid w:val="00C00A2A"/>
    <w:rsid w:val="00C0101E"/>
    <w:rsid w:val="00C024C1"/>
    <w:rsid w:val="00C03BC0"/>
    <w:rsid w:val="00C06747"/>
    <w:rsid w:val="00C10C6E"/>
    <w:rsid w:val="00C115E4"/>
    <w:rsid w:val="00C14083"/>
    <w:rsid w:val="00C14D47"/>
    <w:rsid w:val="00C16E83"/>
    <w:rsid w:val="00C2126D"/>
    <w:rsid w:val="00C21E28"/>
    <w:rsid w:val="00C23282"/>
    <w:rsid w:val="00C2655A"/>
    <w:rsid w:val="00C26694"/>
    <w:rsid w:val="00C304FE"/>
    <w:rsid w:val="00C30EC6"/>
    <w:rsid w:val="00C33F1E"/>
    <w:rsid w:val="00C342CE"/>
    <w:rsid w:val="00C3594F"/>
    <w:rsid w:val="00C35EDE"/>
    <w:rsid w:val="00C369E6"/>
    <w:rsid w:val="00C36CF0"/>
    <w:rsid w:val="00C37A11"/>
    <w:rsid w:val="00C37C2C"/>
    <w:rsid w:val="00C37EF9"/>
    <w:rsid w:val="00C41A6F"/>
    <w:rsid w:val="00C47FD8"/>
    <w:rsid w:val="00C50A42"/>
    <w:rsid w:val="00C5100C"/>
    <w:rsid w:val="00C51E00"/>
    <w:rsid w:val="00C53C6C"/>
    <w:rsid w:val="00C54626"/>
    <w:rsid w:val="00C57295"/>
    <w:rsid w:val="00C6083C"/>
    <w:rsid w:val="00C63BCB"/>
    <w:rsid w:val="00C71105"/>
    <w:rsid w:val="00C74E60"/>
    <w:rsid w:val="00C7726F"/>
    <w:rsid w:val="00C779A9"/>
    <w:rsid w:val="00C809E1"/>
    <w:rsid w:val="00C80E95"/>
    <w:rsid w:val="00C8366B"/>
    <w:rsid w:val="00C83BEA"/>
    <w:rsid w:val="00C83C01"/>
    <w:rsid w:val="00C849CD"/>
    <w:rsid w:val="00C84A8A"/>
    <w:rsid w:val="00C86A22"/>
    <w:rsid w:val="00C912FD"/>
    <w:rsid w:val="00C970B9"/>
    <w:rsid w:val="00CA75BE"/>
    <w:rsid w:val="00CB0C59"/>
    <w:rsid w:val="00CB0D85"/>
    <w:rsid w:val="00CB2945"/>
    <w:rsid w:val="00CB4DAF"/>
    <w:rsid w:val="00CB5FEA"/>
    <w:rsid w:val="00CC0A6B"/>
    <w:rsid w:val="00CC15B0"/>
    <w:rsid w:val="00CC77C3"/>
    <w:rsid w:val="00CD208F"/>
    <w:rsid w:val="00CD33F2"/>
    <w:rsid w:val="00CD42DF"/>
    <w:rsid w:val="00CD49A7"/>
    <w:rsid w:val="00CD5097"/>
    <w:rsid w:val="00CD58A9"/>
    <w:rsid w:val="00CD6A13"/>
    <w:rsid w:val="00CE054B"/>
    <w:rsid w:val="00CE1654"/>
    <w:rsid w:val="00CE4BC5"/>
    <w:rsid w:val="00CE6DDE"/>
    <w:rsid w:val="00CF197D"/>
    <w:rsid w:val="00CF2DFD"/>
    <w:rsid w:val="00CF3EE8"/>
    <w:rsid w:val="00CF6EFC"/>
    <w:rsid w:val="00D00224"/>
    <w:rsid w:val="00D00906"/>
    <w:rsid w:val="00D01D23"/>
    <w:rsid w:val="00D04105"/>
    <w:rsid w:val="00D047D1"/>
    <w:rsid w:val="00D060D8"/>
    <w:rsid w:val="00D060DE"/>
    <w:rsid w:val="00D06663"/>
    <w:rsid w:val="00D06F32"/>
    <w:rsid w:val="00D101E4"/>
    <w:rsid w:val="00D136E3"/>
    <w:rsid w:val="00D140CD"/>
    <w:rsid w:val="00D17559"/>
    <w:rsid w:val="00D23FE2"/>
    <w:rsid w:val="00D248DE"/>
    <w:rsid w:val="00D24A0C"/>
    <w:rsid w:val="00D24A57"/>
    <w:rsid w:val="00D30A9A"/>
    <w:rsid w:val="00D31E76"/>
    <w:rsid w:val="00D32C50"/>
    <w:rsid w:val="00D3546F"/>
    <w:rsid w:val="00D36AA4"/>
    <w:rsid w:val="00D37D31"/>
    <w:rsid w:val="00D41716"/>
    <w:rsid w:val="00D41E2B"/>
    <w:rsid w:val="00D43209"/>
    <w:rsid w:val="00D43B71"/>
    <w:rsid w:val="00D449D7"/>
    <w:rsid w:val="00D44DBC"/>
    <w:rsid w:val="00D475B2"/>
    <w:rsid w:val="00D50CBA"/>
    <w:rsid w:val="00D5105C"/>
    <w:rsid w:val="00D53117"/>
    <w:rsid w:val="00D55472"/>
    <w:rsid w:val="00D56454"/>
    <w:rsid w:val="00D568CF"/>
    <w:rsid w:val="00D56994"/>
    <w:rsid w:val="00D57A2E"/>
    <w:rsid w:val="00D62350"/>
    <w:rsid w:val="00D63D34"/>
    <w:rsid w:val="00D7079E"/>
    <w:rsid w:val="00D735C8"/>
    <w:rsid w:val="00D73F5C"/>
    <w:rsid w:val="00D8009B"/>
    <w:rsid w:val="00D80122"/>
    <w:rsid w:val="00D83247"/>
    <w:rsid w:val="00D844B9"/>
    <w:rsid w:val="00D85FDB"/>
    <w:rsid w:val="00D866E8"/>
    <w:rsid w:val="00D91820"/>
    <w:rsid w:val="00D92604"/>
    <w:rsid w:val="00D93DA1"/>
    <w:rsid w:val="00D93F9F"/>
    <w:rsid w:val="00D94B6C"/>
    <w:rsid w:val="00D961F1"/>
    <w:rsid w:val="00DA0CB0"/>
    <w:rsid w:val="00DA5712"/>
    <w:rsid w:val="00DA6B88"/>
    <w:rsid w:val="00DB15E7"/>
    <w:rsid w:val="00DB339A"/>
    <w:rsid w:val="00DB35DB"/>
    <w:rsid w:val="00DB4D32"/>
    <w:rsid w:val="00DC012F"/>
    <w:rsid w:val="00DC0560"/>
    <w:rsid w:val="00DC08FA"/>
    <w:rsid w:val="00DC49FF"/>
    <w:rsid w:val="00DC75AD"/>
    <w:rsid w:val="00DD1150"/>
    <w:rsid w:val="00DD27D1"/>
    <w:rsid w:val="00DD2DB7"/>
    <w:rsid w:val="00DD3DA4"/>
    <w:rsid w:val="00DD690D"/>
    <w:rsid w:val="00DD6FA4"/>
    <w:rsid w:val="00DD7037"/>
    <w:rsid w:val="00DE1C2E"/>
    <w:rsid w:val="00DE2A5D"/>
    <w:rsid w:val="00DE4A1A"/>
    <w:rsid w:val="00DE4DF6"/>
    <w:rsid w:val="00DE5DF3"/>
    <w:rsid w:val="00DE6CF0"/>
    <w:rsid w:val="00DF1D0F"/>
    <w:rsid w:val="00E079F9"/>
    <w:rsid w:val="00E10FC3"/>
    <w:rsid w:val="00E12514"/>
    <w:rsid w:val="00E1417B"/>
    <w:rsid w:val="00E17DB3"/>
    <w:rsid w:val="00E17DB4"/>
    <w:rsid w:val="00E17FA1"/>
    <w:rsid w:val="00E22973"/>
    <w:rsid w:val="00E2564F"/>
    <w:rsid w:val="00E31EA3"/>
    <w:rsid w:val="00E320A2"/>
    <w:rsid w:val="00E33299"/>
    <w:rsid w:val="00E41E0F"/>
    <w:rsid w:val="00E42026"/>
    <w:rsid w:val="00E42EE6"/>
    <w:rsid w:val="00E42F39"/>
    <w:rsid w:val="00E43983"/>
    <w:rsid w:val="00E4426C"/>
    <w:rsid w:val="00E47B25"/>
    <w:rsid w:val="00E53D51"/>
    <w:rsid w:val="00E57B95"/>
    <w:rsid w:val="00E60A81"/>
    <w:rsid w:val="00E65F53"/>
    <w:rsid w:val="00E67BB2"/>
    <w:rsid w:val="00E73913"/>
    <w:rsid w:val="00E74CFC"/>
    <w:rsid w:val="00E75748"/>
    <w:rsid w:val="00E75B13"/>
    <w:rsid w:val="00E816C9"/>
    <w:rsid w:val="00E83E78"/>
    <w:rsid w:val="00E8572B"/>
    <w:rsid w:val="00E87682"/>
    <w:rsid w:val="00E877B8"/>
    <w:rsid w:val="00E92C04"/>
    <w:rsid w:val="00E92CB2"/>
    <w:rsid w:val="00E9339A"/>
    <w:rsid w:val="00E93605"/>
    <w:rsid w:val="00E94358"/>
    <w:rsid w:val="00EA1FB4"/>
    <w:rsid w:val="00EA26F6"/>
    <w:rsid w:val="00EA3365"/>
    <w:rsid w:val="00EA4786"/>
    <w:rsid w:val="00EB16B1"/>
    <w:rsid w:val="00EB4272"/>
    <w:rsid w:val="00EB441F"/>
    <w:rsid w:val="00EB6B1D"/>
    <w:rsid w:val="00EB72D9"/>
    <w:rsid w:val="00EB795B"/>
    <w:rsid w:val="00EB7997"/>
    <w:rsid w:val="00EC0657"/>
    <w:rsid w:val="00EC1049"/>
    <w:rsid w:val="00EC1100"/>
    <w:rsid w:val="00EC1DC7"/>
    <w:rsid w:val="00EC5635"/>
    <w:rsid w:val="00EC60F4"/>
    <w:rsid w:val="00ED00AB"/>
    <w:rsid w:val="00ED198A"/>
    <w:rsid w:val="00ED2688"/>
    <w:rsid w:val="00ED5D51"/>
    <w:rsid w:val="00EE13B2"/>
    <w:rsid w:val="00EE2EDB"/>
    <w:rsid w:val="00EF04D7"/>
    <w:rsid w:val="00EF21C2"/>
    <w:rsid w:val="00EF3B52"/>
    <w:rsid w:val="00EF667D"/>
    <w:rsid w:val="00EF73D4"/>
    <w:rsid w:val="00F00102"/>
    <w:rsid w:val="00F01DA4"/>
    <w:rsid w:val="00F05B22"/>
    <w:rsid w:val="00F05CDF"/>
    <w:rsid w:val="00F0795E"/>
    <w:rsid w:val="00F11E50"/>
    <w:rsid w:val="00F122E7"/>
    <w:rsid w:val="00F12734"/>
    <w:rsid w:val="00F13470"/>
    <w:rsid w:val="00F14E23"/>
    <w:rsid w:val="00F16541"/>
    <w:rsid w:val="00F16FB9"/>
    <w:rsid w:val="00F17181"/>
    <w:rsid w:val="00F17EF1"/>
    <w:rsid w:val="00F2253E"/>
    <w:rsid w:val="00F25C91"/>
    <w:rsid w:val="00F260BB"/>
    <w:rsid w:val="00F274F7"/>
    <w:rsid w:val="00F27DFE"/>
    <w:rsid w:val="00F31184"/>
    <w:rsid w:val="00F315EE"/>
    <w:rsid w:val="00F31A9A"/>
    <w:rsid w:val="00F32C42"/>
    <w:rsid w:val="00F33541"/>
    <w:rsid w:val="00F34AC4"/>
    <w:rsid w:val="00F407AE"/>
    <w:rsid w:val="00F4364E"/>
    <w:rsid w:val="00F448C4"/>
    <w:rsid w:val="00F451A4"/>
    <w:rsid w:val="00F473BE"/>
    <w:rsid w:val="00F51B21"/>
    <w:rsid w:val="00F52C82"/>
    <w:rsid w:val="00F56F3E"/>
    <w:rsid w:val="00F5705D"/>
    <w:rsid w:val="00F631CF"/>
    <w:rsid w:val="00F6485F"/>
    <w:rsid w:val="00F661C5"/>
    <w:rsid w:val="00F66D89"/>
    <w:rsid w:val="00F67197"/>
    <w:rsid w:val="00F67FF8"/>
    <w:rsid w:val="00F73C1F"/>
    <w:rsid w:val="00F74238"/>
    <w:rsid w:val="00F756E5"/>
    <w:rsid w:val="00F75F24"/>
    <w:rsid w:val="00F76806"/>
    <w:rsid w:val="00F775C0"/>
    <w:rsid w:val="00F809C9"/>
    <w:rsid w:val="00F83140"/>
    <w:rsid w:val="00F8381F"/>
    <w:rsid w:val="00F8444F"/>
    <w:rsid w:val="00F86F7F"/>
    <w:rsid w:val="00F9446B"/>
    <w:rsid w:val="00F94D18"/>
    <w:rsid w:val="00F9537E"/>
    <w:rsid w:val="00FA158B"/>
    <w:rsid w:val="00FA1CBD"/>
    <w:rsid w:val="00FA62F3"/>
    <w:rsid w:val="00FA7A2C"/>
    <w:rsid w:val="00FA7D8E"/>
    <w:rsid w:val="00FB2855"/>
    <w:rsid w:val="00FB31C8"/>
    <w:rsid w:val="00FB3790"/>
    <w:rsid w:val="00FB5B78"/>
    <w:rsid w:val="00FB6F2C"/>
    <w:rsid w:val="00FD07B1"/>
    <w:rsid w:val="00FD6575"/>
    <w:rsid w:val="00FD6A21"/>
    <w:rsid w:val="00FD7FFC"/>
    <w:rsid w:val="00FE2025"/>
    <w:rsid w:val="00FF005F"/>
    <w:rsid w:val="00FF2B2F"/>
    <w:rsid w:val="00FF4416"/>
    <w:rsid w:val="00FF62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14:docId w14:val="3EFF7E96"/>
  <w15:docId w15:val="{57E05FBD-97E8-4308-A6BB-5BED5573D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083C"/>
    <w:pPr>
      <w:spacing w:after="0" w:line="240" w:lineRule="auto"/>
      <w:contextualSpacing/>
      <w:jc w:val="both"/>
    </w:pPr>
    <w:rPr>
      <w:rFonts w:asciiTheme="majorHAnsi" w:hAnsiTheme="majorHAnsi"/>
      <w:sz w:val="23"/>
    </w:rPr>
  </w:style>
  <w:style w:type="paragraph" w:styleId="Titre1">
    <w:name w:val="heading 1"/>
    <w:basedOn w:val="Normal"/>
    <w:next w:val="Normal"/>
    <w:link w:val="Titre1Car"/>
    <w:uiPriority w:val="9"/>
    <w:qFormat/>
    <w:rsid w:val="005F2D16"/>
    <w:pPr>
      <w:keepNext/>
      <w:keepLines/>
      <w:numPr>
        <w:numId w:val="1"/>
      </w:numPr>
      <w:shd w:val="clear" w:color="auto" w:fill="1F3864" w:themeFill="accent5" w:themeFillShade="80"/>
      <w:ind w:left="1134" w:hanging="1134"/>
      <w:jc w:val="center"/>
      <w:outlineLvl w:val="0"/>
    </w:pPr>
    <w:rPr>
      <w:rFonts w:eastAsiaTheme="majorEastAsia" w:cstheme="majorHAnsi"/>
      <w:b/>
      <w:color w:val="FFFFFF" w:themeColor="background1"/>
      <w:szCs w:val="24"/>
    </w:rPr>
  </w:style>
  <w:style w:type="paragraph" w:styleId="Titre2">
    <w:name w:val="heading 2"/>
    <w:basedOn w:val="Normal"/>
    <w:next w:val="Normal"/>
    <w:link w:val="Titre2Car"/>
    <w:uiPriority w:val="9"/>
    <w:unhideWhenUsed/>
    <w:qFormat/>
    <w:rsid w:val="00556383"/>
    <w:pPr>
      <w:keepNext/>
      <w:keepLines/>
      <w:numPr>
        <w:ilvl w:val="1"/>
        <w:numId w:val="1"/>
      </w:numPr>
      <w:outlineLvl w:val="1"/>
    </w:pPr>
    <w:rPr>
      <w:rFonts w:eastAsiaTheme="majorEastAsia" w:cstheme="majorHAnsi"/>
      <w:b/>
      <w:smallCaps/>
      <w:color w:val="000000" w:themeColor="text1"/>
      <w:szCs w:val="24"/>
      <w:u w:val="single"/>
    </w:rPr>
  </w:style>
  <w:style w:type="paragraph" w:styleId="Titre3">
    <w:name w:val="heading 3"/>
    <w:basedOn w:val="Normal"/>
    <w:next w:val="Normal"/>
    <w:link w:val="Titre3Car"/>
    <w:uiPriority w:val="9"/>
    <w:unhideWhenUsed/>
    <w:qFormat/>
    <w:rsid w:val="00523AB8"/>
    <w:pPr>
      <w:keepNext/>
      <w:keepLines/>
      <w:numPr>
        <w:ilvl w:val="2"/>
        <w:numId w:val="1"/>
      </w:numPr>
      <w:outlineLvl w:val="2"/>
    </w:pPr>
    <w:rPr>
      <w:rFonts w:eastAsiaTheme="majorEastAsia" w:cstheme="majorHAnsi"/>
      <w:color w:val="000000" w:themeColor="text1"/>
      <w:szCs w:val="24"/>
      <w:u w:val="single"/>
    </w:rPr>
  </w:style>
  <w:style w:type="paragraph" w:styleId="Titre4">
    <w:name w:val="heading 4"/>
    <w:basedOn w:val="Paragraphedeliste"/>
    <w:next w:val="Normal"/>
    <w:link w:val="Titre4Car"/>
    <w:uiPriority w:val="9"/>
    <w:unhideWhenUsed/>
    <w:qFormat/>
    <w:rsid w:val="00523AB8"/>
    <w:pPr>
      <w:numPr>
        <w:numId w:val="2"/>
      </w:numPr>
      <w:outlineLvl w:val="3"/>
    </w:pPr>
    <w:rPr>
      <w:i/>
      <w:color w:val="000000" w:themeColor="text1"/>
    </w:rPr>
  </w:style>
  <w:style w:type="paragraph" w:styleId="Titre5">
    <w:name w:val="heading 5"/>
    <w:basedOn w:val="Titre4"/>
    <w:next w:val="Normal"/>
    <w:link w:val="Titre5Car"/>
    <w:uiPriority w:val="9"/>
    <w:unhideWhenUsed/>
    <w:qFormat/>
    <w:rsid w:val="000E0EE6"/>
    <w:pPr>
      <w:keepNext/>
      <w:keepLines/>
      <w:numPr>
        <w:ilvl w:val="3"/>
      </w:numPr>
      <w:overflowPunct/>
      <w:autoSpaceDE/>
      <w:autoSpaceDN/>
      <w:adjustRightInd/>
      <w:ind w:left="1134" w:hanging="438"/>
      <w:textAlignment w:val="auto"/>
      <w:outlineLvl w:val="4"/>
    </w:pPr>
  </w:style>
  <w:style w:type="paragraph" w:styleId="Titre6">
    <w:name w:val="heading 6"/>
    <w:basedOn w:val="Normal"/>
    <w:next w:val="Normal"/>
    <w:link w:val="Titre6Car"/>
    <w:uiPriority w:val="9"/>
    <w:unhideWhenUsed/>
    <w:qFormat/>
    <w:rsid w:val="00344AC5"/>
    <w:pPr>
      <w:keepNext/>
      <w:keepLines/>
      <w:numPr>
        <w:ilvl w:val="5"/>
        <w:numId w:val="1"/>
      </w:numPr>
      <w:spacing w:before="40"/>
      <w:outlineLvl w:val="5"/>
    </w:pPr>
    <w:rPr>
      <w:rFonts w:eastAsiaTheme="majorEastAsia" w:cstheme="majorBidi"/>
      <w:color w:val="1F4D78" w:themeColor="accent1" w:themeShade="7F"/>
    </w:rPr>
  </w:style>
  <w:style w:type="paragraph" w:styleId="Titre7">
    <w:name w:val="heading 7"/>
    <w:basedOn w:val="Normal"/>
    <w:next w:val="Normal"/>
    <w:link w:val="Titre7Car"/>
    <w:uiPriority w:val="9"/>
    <w:unhideWhenUsed/>
    <w:qFormat/>
    <w:rsid w:val="00344AC5"/>
    <w:pPr>
      <w:keepNext/>
      <w:keepLines/>
      <w:numPr>
        <w:ilvl w:val="6"/>
        <w:numId w:val="1"/>
      </w:numPr>
      <w:spacing w:before="40"/>
      <w:outlineLvl w:val="6"/>
    </w:pPr>
    <w:rPr>
      <w:rFonts w:eastAsiaTheme="majorEastAsia" w:cstheme="majorBidi"/>
      <w:i/>
      <w:iCs/>
      <w:color w:val="1F4D78" w:themeColor="accent1" w:themeShade="7F"/>
    </w:rPr>
  </w:style>
  <w:style w:type="paragraph" w:styleId="Titre8">
    <w:name w:val="heading 8"/>
    <w:basedOn w:val="Normal"/>
    <w:next w:val="Normal"/>
    <w:link w:val="Titre8Car"/>
    <w:uiPriority w:val="9"/>
    <w:unhideWhenUsed/>
    <w:qFormat/>
    <w:rsid w:val="00344AC5"/>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Titre9">
    <w:name w:val="heading 9"/>
    <w:basedOn w:val="Normal"/>
    <w:next w:val="Normal"/>
    <w:link w:val="Titre9Car"/>
    <w:uiPriority w:val="9"/>
    <w:unhideWhenUsed/>
    <w:qFormat/>
    <w:rsid w:val="00344AC5"/>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44AC5"/>
    <w:pPr>
      <w:tabs>
        <w:tab w:val="center" w:pos="4536"/>
        <w:tab w:val="right" w:pos="9072"/>
      </w:tabs>
    </w:pPr>
  </w:style>
  <w:style w:type="character" w:customStyle="1" w:styleId="En-tteCar">
    <w:name w:val="En-tête Car"/>
    <w:basedOn w:val="Policepardfaut"/>
    <w:link w:val="En-tte"/>
    <w:uiPriority w:val="99"/>
    <w:rsid w:val="00344AC5"/>
    <w:rPr>
      <w:rFonts w:asciiTheme="majorHAnsi" w:hAnsiTheme="majorHAnsi"/>
      <w:sz w:val="24"/>
    </w:rPr>
  </w:style>
  <w:style w:type="paragraph" w:styleId="Pieddepage">
    <w:name w:val="footer"/>
    <w:basedOn w:val="Normal"/>
    <w:link w:val="PieddepageCar"/>
    <w:uiPriority w:val="99"/>
    <w:unhideWhenUsed/>
    <w:rsid w:val="00344AC5"/>
    <w:pPr>
      <w:tabs>
        <w:tab w:val="center" w:pos="4536"/>
        <w:tab w:val="right" w:pos="9072"/>
      </w:tabs>
    </w:pPr>
  </w:style>
  <w:style w:type="character" w:customStyle="1" w:styleId="PieddepageCar">
    <w:name w:val="Pied de page Car"/>
    <w:basedOn w:val="Policepardfaut"/>
    <w:link w:val="Pieddepage"/>
    <w:uiPriority w:val="99"/>
    <w:rsid w:val="00344AC5"/>
    <w:rPr>
      <w:rFonts w:asciiTheme="majorHAnsi" w:hAnsiTheme="majorHAnsi"/>
      <w:sz w:val="24"/>
    </w:rPr>
  </w:style>
  <w:style w:type="character" w:customStyle="1" w:styleId="Titre1Car">
    <w:name w:val="Titre 1 Car"/>
    <w:basedOn w:val="Policepardfaut"/>
    <w:link w:val="Titre1"/>
    <w:uiPriority w:val="9"/>
    <w:rsid w:val="005F2D16"/>
    <w:rPr>
      <w:rFonts w:asciiTheme="majorHAnsi" w:eastAsiaTheme="majorEastAsia" w:hAnsiTheme="majorHAnsi" w:cstheme="majorHAnsi"/>
      <w:b/>
      <w:color w:val="FFFFFF" w:themeColor="background1"/>
      <w:szCs w:val="24"/>
      <w:shd w:val="clear" w:color="auto" w:fill="1F3864" w:themeFill="accent5" w:themeFillShade="80"/>
    </w:rPr>
  </w:style>
  <w:style w:type="character" w:customStyle="1" w:styleId="Titre2Car">
    <w:name w:val="Titre 2 Car"/>
    <w:basedOn w:val="Policepardfaut"/>
    <w:link w:val="Titre2"/>
    <w:uiPriority w:val="9"/>
    <w:rsid w:val="00556383"/>
    <w:rPr>
      <w:rFonts w:asciiTheme="majorHAnsi" w:eastAsiaTheme="majorEastAsia" w:hAnsiTheme="majorHAnsi" w:cstheme="majorHAnsi"/>
      <w:b/>
      <w:smallCaps/>
      <w:color w:val="000000" w:themeColor="text1"/>
      <w:szCs w:val="24"/>
      <w:u w:val="single"/>
    </w:rPr>
  </w:style>
  <w:style w:type="character" w:customStyle="1" w:styleId="Titre3Car">
    <w:name w:val="Titre 3 Car"/>
    <w:basedOn w:val="Policepardfaut"/>
    <w:link w:val="Titre3"/>
    <w:uiPriority w:val="9"/>
    <w:rsid w:val="00523AB8"/>
    <w:rPr>
      <w:rFonts w:asciiTheme="majorHAnsi" w:eastAsiaTheme="majorEastAsia" w:hAnsiTheme="majorHAnsi" w:cstheme="majorHAnsi"/>
      <w:color w:val="000000" w:themeColor="text1"/>
      <w:szCs w:val="24"/>
      <w:u w:val="single"/>
    </w:rPr>
  </w:style>
  <w:style w:type="character" w:customStyle="1" w:styleId="Titre4Car">
    <w:name w:val="Titre 4 Car"/>
    <w:basedOn w:val="Policepardfaut"/>
    <w:link w:val="Titre4"/>
    <w:uiPriority w:val="9"/>
    <w:rsid w:val="00523AB8"/>
    <w:rPr>
      <w:rFonts w:ascii="Calibri Light" w:eastAsia="Times New Roman" w:hAnsi="Calibri Light" w:cs="Times New Roman"/>
      <w:i/>
      <w:color w:val="000000" w:themeColor="text1"/>
      <w:szCs w:val="24"/>
      <w:lang w:eastAsia="fr-FR"/>
    </w:rPr>
  </w:style>
  <w:style w:type="character" w:customStyle="1" w:styleId="Titre5Car">
    <w:name w:val="Titre 5 Car"/>
    <w:basedOn w:val="Policepardfaut"/>
    <w:link w:val="Titre5"/>
    <w:uiPriority w:val="9"/>
    <w:rsid w:val="000E0EE6"/>
    <w:rPr>
      <w:rFonts w:ascii="Calibri Light" w:eastAsia="Times New Roman" w:hAnsi="Calibri Light" w:cs="Times New Roman"/>
      <w:i/>
      <w:color w:val="000000" w:themeColor="text1"/>
      <w:szCs w:val="24"/>
      <w:lang w:eastAsia="fr-FR"/>
    </w:rPr>
  </w:style>
  <w:style w:type="character" w:customStyle="1" w:styleId="Titre6Car">
    <w:name w:val="Titre 6 Car"/>
    <w:basedOn w:val="Policepardfaut"/>
    <w:link w:val="Titre6"/>
    <w:uiPriority w:val="9"/>
    <w:rsid w:val="00344AC5"/>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rsid w:val="00344AC5"/>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rsid w:val="00344AC5"/>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rsid w:val="00344AC5"/>
    <w:rPr>
      <w:rFonts w:asciiTheme="majorHAnsi" w:eastAsiaTheme="majorEastAsia" w:hAnsiTheme="majorHAnsi" w:cstheme="majorBidi"/>
      <w:i/>
      <w:iCs/>
      <w:color w:val="272727" w:themeColor="text1" w:themeTint="D8"/>
      <w:sz w:val="21"/>
      <w:szCs w:val="21"/>
    </w:rPr>
  </w:style>
  <w:style w:type="paragraph" w:styleId="Paragraphedeliste">
    <w:name w:val="List Paragraph"/>
    <w:aliases w:val="Paragraphe de liste 1,Titre 4  TD,PADE_liste,Puces"/>
    <w:basedOn w:val="Normal"/>
    <w:link w:val="ParagraphedelisteCar"/>
    <w:uiPriority w:val="34"/>
    <w:qFormat/>
    <w:rsid w:val="00F67197"/>
    <w:pPr>
      <w:overflowPunct w:val="0"/>
      <w:autoSpaceDE w:val="0"/>
      <w:autoSpaceDN w:val="0"/>
      <w:adjustRightInd w:val="0"/>
      <w:ind w:left="720"/>
      <w:textAlignment w:val="baseline"/>
    </w:pPr>
    <w:rPr>
      <w:rFonts w:ascii="Calibri Light" w:eastAsia="Times New Roman" w:hAnsi="Calibri Light" w:cs="Times New Roman"/>
      <w:szCs w:val="24"/>
      <w:lang w:eastAsia="fr-FR"/>
    </w:rPr>
  </w:style>
  <w:style w:type="character" w:customStyle="1" w:styleId="ParagraphedelisteCar">
    <w:name w:val="Paragraphe de liste Car"/>
    <w:aliases w:val="Paragraphe de liste 1 Car,Titre 4  TD Car,PADE_liste Car,Puces Car"/>
    <w:basedOn w:val="Policepardfaut"/>
    <w:link w:val="Paragraphedeliste"/>
    <w:uiPriority w:val="34"/>
    <w:qFormat/>
    <w:rsid w:val="00F67197"/>
    <w:rPr>
      <w:rFonts w:ascii="Calibri Light" w:eastAsia="Times New Roman" w:hAnsi="Calibri Light" w:cs="Times New Roman"/>
      <w:sz w:val="24"/>
      <w:szCs w:val="24"/>
      <w:lang w:eastAsia="fr-FR"/>
    </w:rPr>
  </w:style>
  <w:style w:type="paragraph" w:styleId="Textedebulles">
    <w:name w:val="Balloon Text"/>
    <w:basedOn w:val="Normal"/>
    <w:link w:val="TextedebullesCar"/>
    <w:uiPriority w:val="99"/>
    <w:semiHidden/>
    <w:unhideWhenUsed/>
    <w:rsid w:val="000F365E"/>
    <w:rPr>
      <w:rFonts w:ascii="Segoe UI" w:hAnsi="Segoe UI" w:cs="Segoe UI"/>
      <w:sz w:val="18"/>
      <w:szCs w:val="18"/>
    </w:rPr>
  </w:style>
  <w:style w:type="character" w:customStyle="1" w:styleId="TextedebullesCar">
    <w:name w:val="Texte de bulles Car"/>
    <w:basedOn w:val="Policepardfaut"/>
    <w:link w:val="Textedebulles"/>
    <w:uiPriority w:val="99"/>
    <w:semiHidden/>
    <w:rsid w:val="000F365E"/>
    <w:rPr>
      <w:rFonts w:ascii="Segoe UI" w:hAnsi="Segoe UI" w:cs="Segoe UI"/>
      <w:sz w:val="18"/>
      <w:szCs w:val="18"/>
    </w:rPr>
  </w:style>
  <w:style w:type="character" w:styleId="Marquedecommentaire">
    <w:name w:val="annotation reference"/>
    <w:basedOn w:val="Policepardfaut"/>
    <w:unhideWhenUsed/>
    <w:qFormat/>
    <w:rsid w:val="00ED198A"/>
    <w:rPr>
      <w:sz w:val="16"/>
      <w:szCs w:val="16"/>
    </w:rPr>
  </w:style>
  <w:style w:type="paragraph" w:styleId="Commentaire">
    <w:name w:val="annotation text"/>
    <w:basedOn w:val="Normal"/>
    <w:link w:val="CommentaireCar"/>
    <w:unhideWhenUsed/>
    <w:qFormat/>
    <w:rsid w:val="00ED198A"/>
    <w:rPr>
      <w:sz w:val="20"/>
      <w:szCs w:val="20"/>
    </w:rPr>
  </w:style>
  <w:style w:type="character" w:customStyle="1" w:styleId="CommentaireCar">
    <w:name w:val="Commentaire Car"/>
    <w:basedOn w:val="Policepardfaut"/>
    <w:link w:val="Commentaire"/>
    <w:rsid w:val="00ED198A"/>
    <w:rPr>
      <w:rFonts w:asciiTheme="majorHAnsi" w:hAnsiTheme="majorHAnsi"/>
      <w:sz w:val="20"/>
      <w:szCs w:val="20"/>
    </w:rPr>
  </w:style>
  <w:style w:type="paragraph" w:styleId="Objetducommentaire">
    <w:name w:val="annotation subject"/>
    <w:basedOn w:val="Commentaire"/>
    <w:next w:val="Commentaire"/>
    <w:link w:val="ObjetducommentaireCar"/>
    <w:uiPriority w:val="99"/>
    <w:semiHidden/>
    <w:unhideWhenUsed/>
    <w:rsid w:val="00ED198A"/>
    <w:rPr>
      <w:b/>
      <w:bCs/>
    </w:rPr>
  </w:style>
  <w:style w:type="character" w:customStyle="1" w:styleId="ObjetducommentaireCar">
    <w:name w:val="Objet du commentaire Car"/>
    <w:basedOn w:val="CommentaireCar"/>
    <w:link w:val="Objetducommentaire"/>
    <w:uiPriority w:val="99"/>
    <w:semiHidden/>
    <w:rsid w:val="00ED198A"/>
    <w:rPr>
      <w:rFonts w:asciiTheme="majorHAnsi" w:hAnsiTheme="majorHAnsi"/>
      <w:b/>
      <w:bCs/>
      <w:sz w:val="20"/>
      <w:szCs w:val="20"/>
    </w:rPr>
  </w:style>
  <w:style w:type="paragraph" w:styleId="Titre">
    <w:name w:val="Title"/>
    <w:basedOn w:val="Normal"/>
    <w:next w:val="Normal"/>
    <w:link w:val="TitreCar"/>
    <w:uiPriority w:val="10"/>
    <w:qFormat/>
    <w:rsid w:val="000E0EE6"/>
    <w:pPr>
      <w:numPr>
        <w:numId w:val="3"/>
      </w:numPr>
      <w:pBdr>
        <w:top w:val="single" w:sz="4" w:space="1" w:color="auto"/>
        <w:left w:val="single" w:sz="4" w:space="4" w:color="auto"/>
        <w:bottom w:val="single" w:sz="4" w:space="1" w:color="auto"/>
        <w:right w:val="single" w:sz="4" w:space="4" w:color="auto"/>
        <w:between w:val="single" w:sz="4" w:space="1" w:color="auto"/>
        <w:bar w:val="single" w:sz="4" w:color="auto"/>
      </w:pBdr>
      <w:ind w:left="0" w:firstLine="0"/>
      <w:jc w:val="center"/>
    </w:pPr>
    <w:rPr>
      <w:rFonts w:eastAsiaTheme="majorEastAsia" w:cstheme="majorBidi"/>
      <w:b/>
      <w:spacing w:val="-10"/>
      <w:kern w:val="28"/>
      <w:szCs w:val="56"/>
    </w:rPr>
  </w:style>
  <w:style w:type="character" w:customStyle="1" w:styleId="TitreCar">
    <w:name w:val="Titre Car"/>
    <w:basedOn w:val="Policepardfaut"/>
    <w:link w:val="Titre"/>
    <w:uiPriority w:val="10"/>
    <w:rsid w:val="000E0EE6"/>
    <w:rPr>
      <w:rFonts w:asciiTheme="majorHAnsi" w:eastAsiaTheme="majorEastAsia" w:hAnsiTheme="majorHAnsi" w:cstheme="majorBidi"/>
      <w:b/>
      <w:spacing w:val="-10"/>
      <w:kern w:val="28"/>
      <w:szCs w:val="56"/>
    </w:rPr>
  </w:style>
  <w:style w:type="paragraph" w:styleId="Retraitnormal">
    <w:name w:val="Normal Indent"/>
    <w:basedOn w:val="Normal"/>
    <w:link w:val="RetraitnormalCar"/>
    <w:uiPriority w:val="99"/>
    <w:rsid w:val="000E0EE6"/>
    <w:pPr>
      <w:overflowPunct w:val="0"/>
      <w:autoSpaceDE w:val="0"/>
      <w:autoSpaceDN w:val="0"/>
      <w:adjustRightInd w:val="0"/>
      <w:ind w:left="708"/>
      <w:textAlignment w:val="baseline"/>
    </w:pPr>
    <w:rPr>
      <w:rFonts w:ascii="Calibri Light" w:eastAsia="Times New Roman" w:hAnsi="Calibri Light" w:cs="Times New Roman"/>
      <w:szCs w:val="20"/>
      <w:lang w:eastAsia="fr-FR"/>
    </w:rPr>
  </w:style>
  <w:style w:type="paragraph" w:styleId="Corpsdetexte">
    <w:name w:val="Body Text"/>
    <w:basedOn w:val="Normal"/>
    <w:link w:val="CorpsdetexteCar"/>
    <w:uiPriority w:val="99"/>
    <w:unhideWhenUsed/>
    <w:rsid w:val="0008253B"/>
    <w:pPr>
      <w:spacing w:after="120"/>
    </w:pPr>
  </w:style>
  <w:style w:type="character" w:customStyle="1" w:styleId="CorpsdetexteCar">
    <w:name w:val="Corps de texte Car"/>
    <w:basedOn w:val="Policepardfaut"/>
    <w:link w:val="Corpsdetexte"/>
    <w:uiPriority w:val="99"/>
    <w:rsid w:val="0008253B"/>
    <w:rPr>
      <w:rFonts w:asciiTheme="majorHAnsi" w:hAnsiTheme="majorHAnsi"/>
    </w:rPr>
  </w:style>
  <w:style w:type="character" w:customStyle="1" w:styleId="CommentaireCar1">
    <w:name w:val="Commentaire Car1"/>
    <w:basedOn w:val="Policepardfaut"/>
    <w:uiPriority w:val="99"/>
    <w:rsid w:val="003C6DD2"/>
    <w:rPr>
      <w:rFonts w:ascii="Calibri" w:eastAsia="Times New Roman" w:hAnsi="Calibri" w:cs="Times New Roman"/>
      <w:sz w:val="20"/>
      <w:szCs w:val="20"/>
      <w:lang w:eastAsia="fr-FR" w:bidi="hi-IN"/>
    </w:rPr>
  </w:style>
  <w:style w:type="paragraph" w:customStyle="1" w:styleId="tiret">
    <w:name w:val="tiret"/>
    <w:basedOn w:val="Normal"/>
    <w:link w:val="tiretCar"/>
    <w:qFormat/>
    <w:rsid w:val="00AA3819"/>
    <w:pPr>
      <w:pBdr>
        <w:top w:val="nil"/>
        <w:left w:val="nil"/>
        <w:bottom w:val="nil"/>
        <w:right w:val="nil"/>
        <w:between w:val="nil"/>
        <w:bar w:val="nil"/>
      </w:pBdr>
      <w:tabs>
        <w:tab w:val="left" w:pos="426"/>
        <w:tab w:val="left" w:pos="708"/>
      </w:tabs>
      <w:suppressAutoHyphens/>
      <w:ind w:left="425" w:hanging="357"/>
    </w:pPr>
    <w:rPr>
      <w:rFonts w:eastAsia="Arial Unicode MS" w:cs="Calibri"/>
      <w:color w:val="000000"/>
      <w:szCs w:val="20"/>
      <w:u w:color="000000"/>
      <w:bdr w:val="nil"/>
      <w:lang w:eastAsia="fr-FR" w:bidi="hi-IN"/>
    </w:rPr>
  </w:style>
  <w:style w:type="character" w:customStyle="1" w:styleId="tiretCar">
    <w:name w:val="tiret Car"/>
    <w:basedOn w:val="Policepardfaut"/>
    <w:link w:val="tiret"/>
    <w:rsid w:val="00AA3819"/>
    <w:rPr>
      <w:rFonts w:asciiTheme="majorHAnsi" w:eastAsia="Arial Unicode MS" w:hAnsiTheme="majorHAnsi" w:cs="Calibri"/>
      <w:color w:val="000000"/>
      <w:szCs w:val="20"/>
      <w:u w:color="000000"/>
      <w:bdr w:val="nil"/>
      <w:lang w:eastAsia="fr-FR" w:bidi="hi-IN"/>
    </w:rPr>
  </w:style>
  <w:style w:type="paragraph" w:styleId="Notedebasdepage">
    <w:name w:val="footnote text"/>
    <w:basedOn w:val="Normal"/>
    <w:link w:val="NotedebasdepageCar"/>
    <w:unhideWhenUsed/>
    <w:qFormat/>
    <w:rsid w:val="001F7CBE"/>
    <w:rPr>
      <w:sz w:val="18"/>
      <w:szCs w:val="20"/>
    </w:rPr>
  </w:style>
  <w:style w:type="character" w:customStyle="1" w:styleId="NotedebasdepageCar">
    <w:name w:val="Note de bas de page Car"/>
    <w:basedOn w:val="Policepardfaut"/>
    <w:link w:val="Notedebasdepage"/>
    <w:rsid w:val="001F7CBE"/>
    <w:rPr>
      <w:rFonts w:asciiTheme="majorHAnsi" w:hAnsiTheme="majorHAnsi"/>
      <w:sz w:val="18"/>
      <w:szCs w:val="20"/>
    </w:rPr>
  </w:style>
  <w:style w:type="character" w:styleId="Appelnotedebasdep">
    <w:name w:val="footnote reference"/>
    <w:basedOn w:val="Policepardfaut"/>
    <w:unhideWhenUsed/>
    <w:rsid w:val="00FB31C8"/>
    <w:rPr>
      <w:vertAlign w:val="superscript"/>
    </w:rPr>
  </w:style>
  <w:style w:type="paragraph" w:customStyle="1" w:styleId="Default">
    <w:name w:val="Default"/>
    <w:rsid w:val="00FB31C8"/>
    <w:pPr>
      <w:autoSpaceDE w:val="0"/>
      <w:autoSpaceDN w:val="0"/>
      <w:adjustRightInd w:val="0"/>
      <w:spacing w:after="0" w:line="240" w:lineRule="auto"/>
    </w:pPr>
    <w:rPr>
      <w:rFonts w:ascii="Calibri" w:eastAsia="Calibri" w:hAnsi="Calibri" w:cs="Calibri"/>
      <w:color w:val="000000"/>
      <w:sz w:val="24"/>
      <w:szCs w:val="24"/>
    </w:rPr>
  </w:style>
  <w:style w:type="paragraph" w:styleId="Rvision">
    <w:name w:val="Revision"/>
    <w:hidden/>
    <w:uiPriority w:val="99"/>
    <w:semiHidden/>
    <w:rsid w:val="00BD131D"/>
    <w:pPr>
      <w:spacing w:after="0" w:line="240" w:lineRule="auto"/>
    </w:pPr>
    <w:rPr>
      <w:rFonts w:asciiTheme="majorHAnsi" w:hAnsiTheme="majorHAnsi"/>
      <w:sz w:val="24"/>
    </w:rPr>
  </w:style>
  <w:style w:type="character" w:customStyle="1" w:styleId="Mentionnonrsolue1">
    <w:name w:val="Mention non résolue1"/>
    <w:basedOn w:val="Policepardfaut"/>
    <w:uiPriority w:val="99"/>
    <w:semiHidden/>
    <w:unhideWhenUsed/>
    <w:rsid w:val="0058131B"/>
    <w:rPr>
      <w:color w:val="605E5C"/>
      <w:shd w:val="clear" w:color="auto" w:fill="E1DFDD"/>
    </w:rPr>
  </w:style>
  <w:style w:type="character" w:customStyle="1" w:styleId="RetraitnormalCar">
    <w:name w:val="Retrait normal Car"/>
    <w:basedOn w:val="Policepardfaut"/>
    <w:link w:val="Retraitnormal"/>
    <w:uiPriority w:val="99"/>
    <w:rsid w:val="00EA3365"/>
    <w:rPr>
      <w:rFonts w:ascii="Calibri Light" w:eastAsia="Times New Roman" w:hAnsi="Calibri Light" w:cs="Times New Roman"/>
      <w:sz w:val="24"/>
      <w:szCs w:val="20"/>
      <w:lang w:eastAsia="fr-FR"/>
    </w:rPr>
  </w:style>
  <w:style w:type="character" w:styleId="Accentuation">
    <w:name w:val="Emphasis"/>
    <w:uiPriority w:val="20"/>
    <w:qFormat/>
    <w:rsid w:val="002B2979"/>
    <w:rPr>
      <w:rFonts w:ascii="Century Gothic" w:hAnsi="Century Gothic"/>
      <w:i/>
      <w:iCs/>
      <w:caps w:val="0"/>
      <w:smallCaps w:val="0"/>
      <w:spacing w:val="40"/>
    </w:rPr>
  </w:style>
  <w:style w:type="paragraph" w:styleId="Sansinterligne">
    <w:name w:val="No Spacing"/>
    <w:link w:val="SansinterligneCar"/>
    <w:uiPriority w:val="1"/>
    <w:qFormat/>
    <w:rsid w:val="00971877"/>
    <w:pPr>
      <w:spacing w:before="120" w:after="120" w:line="240" w:lineRule="auto"/>
      <w:ind w:firstLine="567"/>
      <w:contextualSpacing/>
    </w:pPr>
    <w:rPr>
      <w:rFonts w:ascii="Arial" w:eastAsia="Times New Roman" w:hAnsi="Arial" w:cs="Times New Roman"/>
      <w:color w:val="000000" w:themeColor="text1" w:themeShade="BF"/>
      <w:szCs w:val="20"/>
    </w:rPr>
  </w:style>
  <w:style w:type="character" w:customStyle="1" w:styleId="SansinterligneCar">
    <w:name w:val="Sans interligne Car"/>
    <w:basedOn w:val="Policepardfaut"/>
    <w:link w:val="Sansinterligne"/>
    <w:uiPriority w:val="1"/>
    <w:rsid w:val="00971877"/>
    <w:rPr>
      <w:rFonts w:ascii="Arial" w:eastAsia="Times New Roman" w:hAnsi="Arial" w:cs="Times New Roman"/>
      <w:color w:val="000000" w:themeColor="text1" w:themeShade="BF"/>
      <w:szCs w:val="20"/>
    </w:rPr>
  </w:style>
  <w:style w:type="character" w:styleId="Textedelespacerserv">
    <w:name w:val="Placeholder Text"/>
    <w:basedOn w:val="Policepardfaut"/>
    <w:uiPriority w:val="99"/>
    <w:semiHidden/>
    <w:rsid w:val="0060712B"/>
    <w:rPr>
      <w:color w:val="808080"/>
    </w:rPr>
  </w:style>
  <w:style w:type="character" w:styleId="Lienhypertextesuivivisit">
    <w:name w:val="FollowedHyperlink"/>
    <w:basedOn w:val="Policepardfaut"/>
    <w:uiPriority w:val="99"/>
    <w:semiHidden/>
    <w:unhideWhenUsed/>
    <w:rsid w:val="009E5315"/>
    <w:rPr>
      <w:color w:val="954F72" w:themeColor="followedHyperlink"/>
      <w:u w:val="single"/>
    </w:rPr>
  </w:style>
  <w:style w:type="character" w:styleId="Numrodepage">
    <w:name w:val="page number"/>
    <w:basedOn w:val="Policepardfaut"/>
    <w:rsid w:val="00C115E4"/>
  </w:style>
  <w:style w:type="paragraph" w:customStyle="1" w:styleId="RedTxt">
    <w:name w:val="RedTxt"/>
    <w:basedOn w:val="Normal"/>
    <w:rsid w:val="00AA3819"/>
    <w:pPr>
      <w:keepLines/>
      <w:widowControl w:val="0"/>
      <w:autoSpaceDE w:val="0"/>
      <w:autoSpaceDN w:val="0"/>
      <w:adjustRightInd w:val="0"/>
      <w:contextualSpacing w:val="0"/>
      <w:jc w:val="left"/>
    </w:pPr>
    <w:rPr>
      <w:rFonts w:ascii="Arial" w:eastAsia="Times New Roman" w:hAnsi="Arial" w:cs="Arial"/>
      <w:sz w:val="18"/>
      <w:szCs w:val="18"/>
      <w:lang w:eastAsia="fr-FR"/>
    </w:rPr>
  </w:style>
  <w:style w:type="paragraph" w:customStyle="1" w:styleId="StyleStyleTitre2NonGrasGras">
    <w:name w:val="Style Style Titre 2 + Non Gras + Gras"/>
    <w:basedOn w:val="Normal"/>
    <w:rsid w:val="00492559"/>
    <w:pPr>
      <w:numPr>
        <w:ilvl w:val="1"/>
        <w:numId w:val="6"/>
      </w:numPr>
      <w:contextualSpacing w:val="0"/>
    </w:pPr>
    <w:rPr>
      <w:rFonts w:ascii="Calibri Light" w:eastAsia="Times New Roman" w:hAnsi="Calibri Light" w:cs="Times New Roman"/>
      <w:szCs w:val="20"/>
      <w:lang w:eastAsia="fr-FR"/>
    </w:rPr>
  </w:style>
  <w:style w:type="paragraph" w:styleId="TM1">
    <w:name w:val="toc 1"/>
    <w:basedOn w:val="Normal"/>
    <w:next w:val="Normal"/>
    <w:autoRedefine/>
    <w:uiPriority w:val="39"/>
    <w:unhideWhenUsed/>
    <w:rsid w:val="00CE4BC5"/>
    <w:pPr>
      <w:spacing w:before="120" w:after="120"/>
      <w:jc w:val="left"/>
    </w:pPr>
    <w:rPr>
      <w:rFonts w:asciiTheme="minorHAnsi" w:hAnsiTheme="minorHAnsi" w:cstheme="minorHAnsi"/>
      <w:b/>
      <w:bCs/>
      <w:caps/>
      <w:sz w:val="20"/>
      <w:szCs w:val="20"/>
    </w:rPr>
  </w:style>
  <w:style w:type="paragraph" w:styleId="TM2">
    <w:name w:val="toc 2"/>
    <w:basedOn w:val="Normal"/>
    <w:next w:val="Normal"/>
    <w:autoRedefine/>
    <w:uiPriority w:val="39"/>
    <w:unhideWhenUsed/>
    <w:rsid w:val="00CE4BC5"/>
    <w:pPr>
      <w:ind w:left="220"/>
      <w:jc w:val="left"/>
    </w:pPr>
    <w:rPr>
      <w:rFonts w:asciiTheme="minorHAnsi" w:hAnsiTheme="minorHAnsi" w:cstheme="minorHAnsi"/>
      <w:smallCaps/>
      <w:sz w:val="20"/>
      <w:szCs w:val="20"/>
    </w:rPr>
  </w:style>
  <w:style w:type="paragraph" w:styleId="TM3">
    <w:name w:val="toc 3"/>
    <w:basedOn w:val="Normal"/>
    <w:next w:val="Normal"/>
    <w:autoRedefine/>
    <w:uiPriority w:val="39"/>
    <w:unhideWhenUsed/>
    <w:rsid w:val="00CE4BC5"/>
    <w:pPr>
      <w:ind w:left="440"/>
      <w:jc w:val="left"/>
    </w:pPr>
    <w:rPr>
      <w:rFonts w:asciiTheme="minorHAnsi" w:hAnsiTheme="minorHAnsi" w:cstheme="minorHAnsi"/>
      <w:i/>
      <w:iCs/>
      <w:sz w:val="20"/>
      <w:szCs w:val="20"/>
    </w:rPr>
  </w:style>
  <w:style w:type="paragraph" w:styleId="TM4">
    <w:name w:val="toc 4"/>
    <w:basedOn w:val="Normal"/>
    <w:next w:val="Normal"/>
    <w:autoRedefine/>
    <w:uiPriority w:val="39"/>
    <w:unhideWhenUsed/>
    <w:rsid w:val="00CE4BC5"/>
    <w:pPr>
      <w:ind w:left="660"/>
      <w:jc w:val="left"/>
    </w:pPr>
    <w:rPr>
      <w:rFonts w:asciiTheme="minorHAnsi" w:hAnsiTheme="minorHAnsi" w:cstheme="minorHAnsi"/>
      <w:sz w:val="18"/>
      <w:szCs w:val="18"/>
    </w:rPr>
  </w:style>
  <w:style w:type="paragraph" w:styleId="TM5">
    <w:name w:val="toc 5"/>
    <w:basedOn w:val="Normal"/>
    <w:next w:val="Normal"/>
    <w:autoRedefine/>
    <w:uiPriority w:val="39"/>
    <w:unhideWhenUsed/>
    <w:rsid w:val="00CE4BC5"/>
    <w:pPr>
      <w:ind w:left="880"/>
      <w:jc w:val="left"/>
    </w:pPr>
    <w:rPr>
      <w:rFonts w:asciiTheme="minorHAnsi" w:hAnsiTheme="minorHAnsi" w:cstheme="minorHAnsi"/>
      <w:sz w:val="18"/>
      <w:szCs w:val="18"/>
    </w:rPr>
  </w:style>
  <w:style w:type="paragraph" w:styleId="TM6">
    <w:name w:val="toc 6"/>
    <w:basedOn w:val="Normal"/>
    <w:next w:val="Normal"/>
    <w:autoRedefine/>
    <w:uiPriority w:val="39"/>
    <w:unhideWhenUsed/>
    <w:rsid w:val="00CE4BC5"/>
    <w:pPr>
      <w:ind w:left="1100"/>
      <w:jc w:val="left"/>
    </w:pPr>
    <w:rPr>
      <w:rFonts w:asciiTheme="minorHAnsi" w:hAnsiTheme="minorHAnsi" w:cstheme="minorHAnsi"/>
      <w:sz w:val="18"/>
      <w:szCs w:val="18"/>
    </w:rPr>
  </w:style>
  <w:style w:type="paragraph" w:styleId="TM7">
    <w:name w:val="toc 7"/>
    <w:basedOn w:val="Normal"/>
    <w:next w:val="Normal"/>
    <w:autoRedefine/>
    <w:uiPriority w:val="39"/>
    <w:unhideWhenUsed/>
    <w:rsid w:val="00CE4BC5"/>
    <w:pPr>
      <w:ind w:left="1320"/>
      <w:jc w:val="left"/>
    </w:pPr>
    <w:rPr>
      <w:rFonts w:asciiTheme="minorHAnsi" w:hAnsiTheme="minorHAnsi" w:cstheme="minorHAnsi"/>
      <w:sz w:val="18"/>
      <w:szCs w:val="18"/>
    </w:rPr>
  </w:style>
  <w:style w:type="paragraph" w:styleId="TM8">
    <w:name w:val="toc 8"/>
    <w:basedOn w:val="Normal"/>
    <w:next w:val="Normal"/>
    <w:autoRedefine/>
    <w:uiPriority w:val="39"/>
    <w:unhideWhenUsed/>
    <w:rsid w:val="00CE4BC5"/>
    <w:pPr>
      <w:ind w:left="1540"/>
      <w:jc w:val="left"/>
    </w:pPr>
    <w:rPr>
      <w:rFonts w:asciiTheme="minorHAnsi" w:hAnsiTheme="minorHAnsi" w:cstheme="minorHAnsi"/>
      <w:sz w:val="18"/>
      <w:szCs w:val="18"/>
    </w:rPr>
  </w:style>
  <w:style w:type="paragraph" w:styleId="TM9">
    <w:name w:val="toc 9"/>
    <w:basedOn w:val="Normal"/>
    <w:next w:val="Normal"/>
    <w:autoRedefine/>
    <w:uiPriority w:val="39"/>
    <w:unhideWhenUsed/>
    <w:rsid w:val="00CE4BC5"/>
    <w:pPr>
      <w:ind w:left="1760"/>
      <w:jc w:val="left"/>
    </w:pPr>
    <w:rPr>
      <w:rFonts w:asciiTheme="minorHAnsi" w:hAnsiTheme="minorHAnsi" w:cstheme="minorHAnsi"/>
      <w:sz w:val="18"/>
      <w:szCs w:val="18"/>
    </w:rPr>
  </w:style>
  <w:style w:type="table" w:styleId="Grilledutableau">
    <w:name w:val="Table Grid"/>
    <w:basedOn w:val="TableauNormal"/>
    <w:uiPriority w:val="59"/>
    <w:rsid w:val="00FA15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retvl">
    <w:name w:val="siretvl"/>
    <w:basedOn w:val="Policepardfaut"/>
    <w:rsid w:val="006D651C"/>
  </w:style>
  <w:style w:type="paragraph" w:customStyle="1" w:styleId="paragraph">
    <w:name w:val="paragraph"/>
    <w:basedOn w:val="Normal"/>
    <w:rsid w:val="00097B75"/>
    <w:pPr>
      <w:spacing w:before="100" w:beforeAutospacing="1" w:after="100" w:afterAutospacing="1"/>
      <w:contextualSpacing w:val="0"/>
      <w:jc w:val="left"/>
    </w:pPr>
    <w:rPr>
      <w:rFonts w:ascii="Times New Roman" w:eastAsia="Times New Roman" w:hAnsi="Times New Roman" w:cs="Times New Roman"/>
      <w:szCs w:val="24"/>
      <w:lang w:eastAsia="fr-FR"/>
    </w:rPr>
  </w:style>
  <w:style w:type="character" w:customStyle="1" w:styleId="normaltextrun">
    <w:name w:val="normaltextrun"/>
    <w:basedOn w:val="Policepardfaut"/>
    <w:rsid w:val="00097B75"/>
  </w:style>
  <w:style w:type="character" w:customStyle="1" w:styleId="eop">
    <w:name w:val="eop"/>
    <w:basedOn w:val="Policepardfaut"/>
    <w:rsid w:val="00097B75"/>
  </w:style>
  <w:style w:type="character" w:styleId="Lienhypertexte">
    <w:name w:val="Hyperlink"/>
    <w:basedOn w:val="Policepardfaut"/>
    <w:uiPriority w:val="99"/>
    <w:semiHidden/>
    <w:unhideWhenUsed/>
    <w:rsid w:val="00607B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54303">
      <w:bodyDiv w:val="1"/>
      <w:marLeft w:val="0"/>
      <w:marRight w:val="0"/>
      <w:marTop w:val="0"/>
      <w:marBottom w:val="0"/>
      <w:divBdr>
        <w:top w:val="none" w:sz="0" w:space="0" w:color="auto"/>
        <w:left w:val="none" w:sz="0" w:space="0" w:color="auto"/>
        <w:bottom w:val="none" w:sz="0" w:space="0" w:color="auto"/>
        <w:right w:val="none" w:sz="0" w:space="0" w:color="auto"/>
      </w:divBdr>
      <w:divsChild>
        <w:div w:id="1738893246">
          <w:marLeft w:val="0"/>
          <w:marRight w:val="0"/>
          <w:marTop w:val="0"/>
          <w:marBottom w:val="0"/>
          <w:divBdr>
            <w:top w:val="none" w:sz="0" w:space="0" w:color="auto"/>
            <w:left w:val="none" w:sz="0" w:space="0" w:color="auto"/>
            <w:bottom w:val="none" w:sz="0" w:space="0" w:color="auto"/>
            <w:right w:val="none" w:sz="0" w:space="0" w:color="auto"/>
          </w:divBdr>
          <w:divsChild>
            <w:div w:id="177393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47462">
      <w:bodyDiv w:val="1"/>
      <w:marLeft w:val="0"/>
      <w:marRight w:val="0"/>
      <w:marTop w:val="0"/>
      <w:marBottom w:val="0"/>
      <w:divBdr>
        <w:top w:val="none" w:sz="0" w:space="0" w:color="auto"/>
        <w:left w:val="none" w:sz="0" w:space="0" w:color="auto"/>
        <w:bottom w:val="none" w:sz="0" w:space="0" w:color="auto"/>
        <w:right w:val="none" w:sz="0" w:space="0" w:color="auto"/>
      </w:divBdr>
    </w:div>
    <w:div w:id="64836621">
      <w:bodyDiv w:val="1"/>
      <w:marLeft w:val="0"/>
      <w:marRight w:val="0"/>
      <w:marTop w:val="0"/>
      <w:marBottom w:val="0"/>
      <w:divBdr>
        <w:top w:val="none" w:sz="0" w:space="0" w:color="auto"/>
        <w:left w:val="none" w:sz="0" w:space="0" w:color="auto"/>
        <w:bottom w:val="none" w:sz="0" w:space="0" w:color="auto"/>
        <w:right w:val="none" w:sz="0" w:space="0" w:color="auto"/>
      </w:divBdr>
    </w:div>
    <w:div w:id="70128808">
      <w:bodyDiv w:val="1"/>
      <w:marLeft w:val="0"/>
      <w:marRight w:val="0"/>
      <w:marTop w:val="0"/>
      <w:marBottom w:val="0"/>
      <w:divBdr>
        <w:top w:val="none" w:sz="0" w:space="0" w:color="auto"/>
        <w:left w:val="none" w:sz="0" w:space="0" w:color="auto"/>
        <w:bottom w:val="none" w:sz="0" w:space="0" w:color="auto"/>
        <w:right w:val="none" w:sz="0" w:space="0" w:color="auto"/>
      </w:divBdr>
    </w:div>
    <w:div w:id="139465388">
      <w:bodyDiv w:val="1"/>
      <w:marLeft w:val="0"/>
      <w:marRight w:val="0"/>
      <w:marTop w:val="0"/>
      <w:marBottom w:val="0"/>
      <w:divBdr>
        <w:top w:val="none" w:sz="0" w:space="0" w:color="auto"/>
        <w:left w:val="none" w:sz="0" w:space="0" w:color="auto"/>
        <w:bottom w:val="none" w:sz="0" w:space="0" w:color="auto"/>
        <w:right w:val="none" w:sz="0" w:space="0" w:color="auto"/>
      </w:divBdr>
    </w:div>
    <w:div w:id="143157270">
      <w:bodyDiv w:val="1"/>
      <w:marLeft w:val="0"/>
      <w:marRight w:val="0"/>
      <w:marTop w:val="0"/>
      <w:marBottom w:val="0"/>
      <w:divBdr>
        <w:top w:val="none" w:sz="0" w:space="0" w:color="auto"/>
        <w:left w:val="none" w:sz="0" w:space="0" w:color="auto"/>
        <w:bottom w:val="none" w:sz="0" w:space="0" w:color="auto"/>
        <w:right w:val="none" w:sz="0" w:space="0" w:color="auto"/>
      </w:divBdr>
    </w:div>
    <w:div w:id="440418727">
      <w:bodyDiv w:val="1"/>
      <w:marLeft w:val="0"/>
      <w:marRight w:val="0"/>
      <w:marTop w:val="0"/>
      <w:marBottom w:val="0"/>
      <w:divBdr>
        <w:top w:val="none" w:sz="0" w:space="0" w:color="auto"/>
        <w:left w:val="none" w:sz="0" w:space="0" w:color="auto"/>
        <w:bottom w:val="none" w:sz="0" w:space="0" w:color="auto"/>
        <w:right w:val="none" w:sz="0" w:space="0" w:color="auto"/>
      </w:divBdr>
    </w:div>
    <w:div w:id="479809384">
      <w:bodyDiv w:val="1"/>
      <w:marLeft w:val="0"/>
      <w:marRight w:val="0"/>
      <w:marTop w:val="0"/>
      <w:marBottom w:val="0"/>
      <w:divBdr>
        <w:top w:val="none" w:sz="0" w:space="0" w:color="auto"/>
        <w:left w:val="none" w:sz="0" w:space="0" w:color="auto"/>
        <w:bottom w:val="none" w:sz="0" w:space="0" w:color="auto"/>
        <w:right w:val="none" w:sz="0" w:space="0" w:color="auto"/>
      </w:divBdr>
    </w:div>
    <w:div w:id="520632147">
      <w:bodyDiv w:val="1"/>
      <w:marLeft w:val="0"/>
      <w:marRight w:val="0"/>
      <w:marTop w:val="0"/>
      <w:marBottom w:val="0"/>
      <w:divBdr>
        <w:top w:val="none" w:sz="0" w:space="0" w:color="auto"/>
        <w:left w:val="none" w:sz="0" w:space="0" w:color="auto"/>
        <w:bottom w:val="none" w:sz="0" w:space="0" w:color="auto"/>
        <w:right w:val="none" w:sz="0" w:space="0" w:color="auto"/>
      </w:divBdr>
      <w:divsChild>
        <w:div w:id="2146047552">
          <w:marLeft w:val="0"/>
          <w:marRight w:val="0"/>
          <w:marTop w:val="0"/>
          <w:marBottom w:val="0"/>
          <w:divBdr>
            <w:top w:val="none" w:sz="0" w:space="0" w:color="auto"/>
            <w:left w:val="none" w:sz="0" w:space="0" w:color="auto"/>
            <w:bottom w:val="none" w:sz="0" w:space="0" w:color="auto"/>
            <w:right w:val="none" w:sz="0" w:space="0" w:color="auto"/>
          </w:divBdr>
          <w:divsChild>
            <w:div w:id="678123373">
              <w:marLeft w:val="0"/>
              <w:marRight w:val="0"/>
              <w:marTop w:val="0"/>
              <w:marBottom w:val="0"/>
              <w:divBdr>
                <w:top w:val="none" w:sz="0" w:space="0" w:color="auto"/>
                <w:left w:val="none" w:sz="0" w:space="0" w:color="auto"/>
                <w:bottom w:val="none" w:sz="0" w:space="0" w:color="auto"/>
                <w:right w:val="none" w:sz="0" w:space="0" w:color="auto"/>
              </w:divBdr>
            </w:div>
            <w:div w:id="204625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336088">
      <w:bodyDiv w:val="1"/>
      <w:marLeft w:val="0"/>
      <w:marRight w:val="0"/>
      <w:marTop w:val="0"/>
      <w:marBottom w:val="0"/>
      <w:divBdr>
        <w:top w:val="none" w:sz="0" w:space="0" w:color="auto"/>
        <w:left w:val="none" w:sz="0" w:space="0" w:color="auto"/>
        <w:bottom w:val="none" w:sz="0" w:space="0" w:color="auto"/>
        <w:right w:val="none" w:sz="0" w:space="0" w:color="auto"/>
      </w:divBdr>
    </w:div>
    <w:div w:id="1024553429">
      <w:bodyDiv w:val="1"/>
      <w:marLeft w:val="0"/>
      <w:marRight w:val="0"/>
      <w:marTop w:val="0"/>
      <w:marBottom w:val="0"/>
      <w:divBdr>
        <w:top w:val="none" w:sz="0" w:space="0" w:color="auto"/>
        <w:left w:val="none" w:sz="0" w:space="0" w:color="auto"/>
        <w:bottom w:val="none" w:sz="0" w:space="0" w:color="auto"/>
        <w:right w:val="none" w:sz="0" w:space="0" w:color="auto"/>
      </w:divBdr>
      <w:divsChild>
        <w:div w:id="1930389950">
          <w:marLeft w:val="0"/>
          <w:marRight w:val="0"/>
          <w:marTop w:val="0"/>
          <w:marBottom w:val="0"/>
          <w:divBdr>
            <w:top w:val="none" w:sz="0" w:space="0" w:color="auto"/>
            <w:left w:val="none" w:sz="0" w:space="0" w:color="auto"/>
            <w:bottom w:val="none" w:sz="0" w:space="0" w:color="auto"/>
            <w:right w:val="none" w:sz="0" w:space="0" w:color="auto"/>
          </w:divBdr>
          <w:divsChild>
            <w:div w:id="35141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313">
      <w:bodyDiv w:val="1"/>
      <w:marLeft w:val="0"/>
      <w:marRight w:val="0"/>
      <w:marTop w:val="0"/>
      <w:marBottom w:val="0"/>
      <w:divBdr>
        <w:top w:val="none" w:sz="0" w:space="0" w:color="auto"/>
        <w:left w:val="none" w:sz="0" w:space="0" w:color="auto"/>
        <w:bottom w:val="none" w:sz="0" w:space="0" w:color="auto"/>
        <w:right w:val="none" w:sz="0" w:space="0" w:color="auto"/>
      </w:divBdr>
    </w:div>
    <w:div w:id="1246500226">
      <w:bodyDiv w:val="1"/>
      <w:marLeft w:val="0"/>
      <w:marRight w:val="0"/>
      <w:marTop w:val="0"/>
      <w:marBottom w:val="0"/>
      <w:divBdr>
        <w:top w:val="none" w:sz="0" w:space="0" w:color="auto"/>
        <w:left w:val="none" w:sz="0" w:space="0" w:color="auto"/>
        <w:bottom w:val="none" w:sz="0" w:space="0" w:color="auto"/>
        <w:right w:val="none" w:sz="0" w:space="0" w:color="auto"/>
      </w:divBdr>
    </w:div>
    <w:div w:id="1293905349">
      <w:bodyDiv w:val="1"/>
      <w:marLeft w:val="0"/>
      <w:marRight w:val="0"/>
      <w:marTop w:val="0"/>
      <w:marBottom w:val="0"/>
      <w:divBdr>
        <w:top w:val="none" w:sz="0" w:space="0" w:color="auto"/>
        <w:left w:val="none" w:sz="0" w:space="0" w:color="auto"/>
        <w:bottom w:val="none" w:sz="0" w:space="0" w:color="auto"/>
        <w:right w:val="none" w:sz="0" w:space="0" w:color="auto"/>
      </w:divBdr>
    </w:div>
    <w:div w:id="1314723428">
      <w:bodyDiv w:val="1"/>
      <w:marLeft w:val="0"/>
      <w:marRight w:val="0"/>
      <w:marTop w:val="0"/>
      <w:marBottom w:val="0"/>
      <w:divBdr>
        <w:top w:val="none" w:sz="0" w:space="0" w:color="auto"/>
        <w:left w:val="none" w:sz="0" w:space="0" w:color="auto"/>
        <w:bottom w:val="none" w:sz="0" w:space="0" w:color="auto"/>
        <w:right w:val="none" w:sz="0" w:space="0" w:color="auto"/>
      </w:divBdr>
    </w:div>
    <w:div w:id="1510871994">
      <w:bodyDiv w:val="1"/>
      <w:marLeft w:val="0"/>
      <w:marRight w:val="0"/>
      <w:marTop w:val="0"/>
      <w:marBottom w:val="0"/>
      <w:divBdr>
        <w:top w:val="none" w:sz="0" w:space="0" w:color="auto"/>
        <w:left w:val="none" w:sz="0" w:space="0" w:color="auto"/>
        <w:bottom w:val="none" w:sz="0" w:space="0" w:color="auto"/>
        <w:right w:val="none" w:sz="0" w:space="0" w:color="auto"/>
      </w:divBdr>
    </w:div>
    <w:div w:id="1528643889">
      <w:bodyDiv w:val="1"/>
      <w:marLeft w:val="0"/>
      <w:marRight w:val="0"/>
      <w:marTop w:val="0"/>
      <w:marBottom w:val="0"/>
      <w:divBdr>
        <w:top w:val="none" w:sz="0" w:space="0" w:color="auto"/>
        <w:left w:val="none" w:sz="0" w:space="0" w:color="auto"/>
        <w:bottom w:val="none" w:sz="0" w:space="0" w:color="auto"/>
        <w:right w:val="none" w:sz="0" w:space="0" w:color="auto"/>
      </w:divBdr>
    </w:div>
    <w:div w:id="1560744850">
      <w:bodyDiv w:val="1"/>
      <w:marLeft w:val="0"/>
      <w:marRight w:val="0"/>
      <w:marTop w:val="0"/>
      <w:marBottom w:val="0"/>
      <w:divBdr>
        <w:top w:val="none" w:sz="0" w:space="0" w:color="auto"/>
        <w:left w:val="none" w:sz="0" w:space="0" w:color="auto"/>
        <w:bottom w:val="none" w:sz="0" w:space="0" w:color="auto"/>
        <w:right w:val="none" w:sz="0" w:space="0" w:color="auto"/>
      </w:divBdr>
    </w:div>
    <w:div w:id="1571307834">
      <w:bodyDiv w:val="1"/>
      <w:marLeft w:val="0"/>
      <w:marRight w:val="0"/>
      <w:marTop w:val="0"/>
      <w:marBottom w:val="0"/>
      <w:divBdr>
        <w:top w:val="none" w:sz="0" w:space="0" w:color="auto"/>
        <w:left w:val="none" w:sz="0" w:space="0" w:color="auto"/>
        <w:bottom w:val="none" w:sz="0" w:space="0" w:color="auto"/>
        <w:right w:val="none" w:sz="0" w:space="0" w:color="auto"/>
      </w:divBdr>
    </w:div>
    <w:div w:id="1579361882">
      <w:bodyDiv w:val="1"/>
      <w:marLeft w:val="0"/>
      <w:marRight w:val="0"/>
      <w:marTop w:val="0"/>
      <w:marBottom w:val="0"/>
      <w:divBdr>
        <w:top w:val="none" w:sz="0" w:space="0" w:color="auto"/>
        <w:left w:val="none" w:sz="0" w:space="0" w:color="auto"/>
        <w:bottom w:val="none" w:sz="0" w:space="0" w:color="auto"/>
        <w:right w:val="none" w:sz="0" w:space="0" w:color="auto"/>
      </w:divBdr>
    </w:div>
    <w:div w:id="1679504149">
      <w:bodyDiv w:val="1"/>
      <w:marLeft w:val="0"/>
      <w:marRight w:val="0"/>
      <w:marTop w:val="0"/>
      <w:marBottom w:val="0"/>
      <w:divBdr>
        <w:top w:val="none" w:sz="0" w:space="0" w:color="auto"/>
        <w:left w:val="none" w:sz="0" w:space="0" w:color="auto"/>
        <w:bottom w:val="none" w:sz="0" w:space="0" w:color="auto"/>
        <w:right w:val="none" w:sz="0" w:space="0" w:color="auto"/>
      </w:divBdr>
    </w:div>
    <w:div w:id="1766802700">
      <w:bodyDiv w:val="1"/>
      <w:marLeft w:val="0"/>
      <w:marRight w:val="0"/>
      <w:marTop w:val="0"/>
      <w:marBottom w:val="0"/>
      <w:divBdr>
        <w:top w:val="none" w:sz="0" w:space="0" w:color="auto"/>
        <w:left w:val="none" w:sz="0" w:space="0" w:color="auto"/>
        <w:bottom w:val="none" w:sz="0" w:space="0" w:color="auto"/>
        <w:right w:val="none" w:sz="0" w:space="0" w:color="auto"/>
      </w:divBdr>
    </w:div>
    <w:div w:id="1858495470">
      <w:bodyDiv w:val="1"/>
      <w:marLeft w:val="0"/>
      <w:marRight w:val="0"/>
      <w:marTop w:val="0"/>
      <w:marBottom w:val="0"/>
      <w:divBdr>
        <w:top w:val="none" w:sz="0" w:space="0" w:color="auto"/>
        <w:left w:val="none" w:sz="0" w:space="0" w:color="auto"/>
        <w:bottom w:val="none" w:sz="0" w:space="0" w:color="auto"/>
        <w:right w:val="none" w:sz="0" w:space="0" w:color="auto"/>
      </w:divBdr>
    </w:div>
    <w:div w:id="1877427708">
      <w:bodyDiv w:val="1"/>
      <w:marLeft w:val="0"/>
      <w:marRight w:val="0"/>
      <w:marTop w:val="0"/>
      <w:marBottom w:val="0"/>
      <w:divBdr>
        <w:top w:val="none" w:sz="0" w:space="0" w:color="auto"/>
        <w:left w:val="none" w:sz="0" w:space="0" w:color="auto"/>
        <w:bottom w:val="none" w:sz="0" w:space="0" w:color="auto"/>
        <w:right w:val="none" w:sz="0" w:space="0" w:color="auto"/>
      </w:divBdr>
    </w:div>
    <w:div w:id="1932885367">
      <w:bodyDiv w:val="1"/>
      <w:marLeft w:val="0"/>
      <w:marRight w:val="0"/>
      <w:marTop w:val="0"/>
      <w:marBottom w:val="0"/>
      <w:divBdr>
        <w:top w:val="none" w:sz="0" w:space="0" w:color="auto"/>
        <w:left w:val="none" w:sz="0" w:space="0" w:color="auto"/>
        <w:bottom w:val="none" w:sz="0" w:space="0" w:color="auto"/>
        <w:right w:val="none" w:sz="0" w:space="0" w:color="auto"/>
      </w:divBdr>
    </w:div>
    <w:div w:id="2106998094">
      <w:bodyDiv w:val="1"/>
      <w:marLeft w:val="0"/>
      <w:marRight w:val="0"/>
      <w:marTop w:val="0"/>
      <w:marBottom w:val="0"/>
      <w:divBdr>
        <w:top w:val="none" w:sz="0" w:space="0" w:color="auto"/>
        <w:left w:val="none" w:sz="0" w:space="0" w:color="auto"/>
        <w:bottom w:val="none" w:sz="0" w:space="0" w:color="auto"/>
        <w:right w:val="none" w:sz="0" w:space="0" w:color="auto"/>
      </w:divBdr>
    </w:div>
    <w:div w:id="2146197711">
      <w:bodyDiv w:val="1"/>
      <w:marLeft w:val="0"/>
      <w:marRight w:val="0"/>
      <w:marTop w:val="0"/>
      <w:marBottom w:val="0"/>
      <w:divBdr>
        <w:top w:val="none" w:sz="0" w:space="0" w:color="auto"/>
        <w:left w:val="none" w:sz="0" w:space="0" w:color="auto"/>
        <w:bottom w:val="none" w:sz="0" w:space="0" w:color="auto"/>
        <w:right w:val="none" w:sz="0" w:space="0" w:color="auto"/>
      </w:divBdr>
      <w:divsChild>
        <w:div w:id="1121219779">
          <w:marLeft w:val="0"/>
          <w:marRight w:val="0"/>
          <w:marTop w:val="0"/>
          <w:marBottom w:val="0"/>
          <w:divBdr>
            <w:top w:val="none" w:sz="0" w:space="0" w:color="auto"/>
            <w:left w:val="none" w:sz="0" w:space="0" w:color="auto"/>
            <w:bottom w:val="none" w:sz="0" w:space="0" w:color="auto"/>
            <w:right w:val="none" w:sz="0" w:space="0" w:color="auto"/>
          </w:divBdr>
          <w:divsChild>
            <w:div w:id="51696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240115">
      <w:bodyDiv w:val="1"/>
      <w:marLeft w:val="0"/>
      <w:marRight w:val="0"/>
      <w:marTop w:val="0"/>
      <w:marBottom w:val="0"/>
      <w:divBdr>
        <w:top w:val="none" w:sz="0" w:space="0" w:color="auto"/>
        <w:left w:val="none" w:sz="0" w:space="0" w:color="auto"/>
        <w:bottom w:val="none" w:sz="0" w:space="0" w:color="auto"/>
        <w:right w:val="none" w:sz="0" w:space="0" w:color="auto"/>
      </w:divBdr>
      <w:divsChild>
        <w:div w:id="1958019769">
          <w:marLeft w:val="0"/>
          <w:marRight w:val="0"/>
          <w:marTop w:val="0"/>
          <w:marBottom w:val="0"/>
          <w:divBdr>
            <w:top w:val="none" w:sz="0" w:space="0" w:color="auto"/>
            <w:left w:val="none" w:sz="0" w:space="0" w:color="auto"/>
            <w:bottom w:val="none" w:sz="0" w:space="0" w:color="auto"/>
            <w:right w:val="none" w:sz="0" w:space="0" w:color="auto"/>
          </w:divBdr>
          <w:divsChild>
            <w:div w:id="34644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codes/article_lc/LEGIARTI000037703258"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9"/>
        <w:category>
          <w:name w:val="Général"/>
          <w:gallery w:val="placeholder"/>
        </w:category>
        <w:types>
          <w:type w:val="bbPlcHdr"/>
        </w:types>
        <w:behaviors>
          <w:behavior w:val="content"/>
        </w:behaviors>
        <w:guid w:val="{69E79C9C-B470-411D-B8EA-3995BC864307}"/>
      </w:docPartPr>
      <w:docPartBody>
        <w:p w:rsidR="008B033E" w:rsidRDefault="00AB59FE">
          <w:r w:rsidRPr="00F4441D">
            <w:rPr>
              <w:rStyle w:val="Textedelespacerserv"/>
            </w:rPr>
            <w:t>Choisissez un élément.</w:t>
          </w:r>
        </w:p>
      </w:docPartBody>
    </w:docPart>
    <w:docPart>
      <w:docPartPr>
        <w:name w:val="DefaultPlaceholder_1082065160"/>
        <w:category>
          <w:name w:val="Général"/>
          <w:gallery w:val="placeholder"/>
        </w:category>
        <w:types>
          <w:type w:val="bbPlcHdr"/>
        </w:types>
        <w:behaviors>
          <w:behavior w:val="content"/>
        </w:behaviors>
        <w:guid w:val="{36B5A5E3-6663-4BB1-88BC-F122B90BE278}"/>
      </w:docPartPr>
      <w:docPartBody>
        <w:p w:rsidR="001B1101" w:rsidRDefault="0064059C">
          <w:r w:rsidRPr="00311AB8">
            <w:rPr>
              <w:rStyle w:val="Textedelespacerserv"/>
            </w:rPr>
            <w:t>Cliquez ici pour entrer une date.</w:t>
          </w:r>
        </w:p>
      </w:docPartBody>
    </w:docPart>
    <w:docPart>
      <w:docPartPr>
        <w:name w:val="958E4ADB11AB4783A06CB6C0FD65E23F"/>
        <w:category>
          <w:name w:val="Général"/>
          <w:gallery w:val="placeholder"/>
        </w:category>
        <w:types>
          <w:type w:val="bbPlcHdr"/>
        </w:types>
        <w:behaviors>
          <w:behavior w:val="content"/>
        </w:behaviors>
        <w:guid w:val="{AC6A605E-DBE6-4A80-A7D1-1239BFE9CFC4}"/>
      </w:docPartPr>
      <w:docPartBody>
        <w:p w:rsidR="007A3B28" w:rsidRDefault="00086849" w:rsidP="00086849">
          <w:pPr>
            <w:pStyle w:val="958E4ADB11AB4783A06CB6C0FD65E23F"/>
          </w:pPr>
          <w:r w:rsidRPr="00F4441D">
            <w:rPr>
              <w:rStyle w:val="Textedelespacerserv"/>
            </w:rPr>
            <w:t>Choisissez un élément.</w:t>
          </w:r>
        </w:p>
      </w:docPartBody>
    </w:docPart>
    <w:docPart>
      <w:docPartPr>
        <w:name w:val="B9250C8B512946AABF5AEF1D1C104C58"/>
        <w:category>
          <w:name w:val="Général"/>
          <w:gallery w:val="placeholder"/>
        </w:category>
        <w:types>
          <w:type w:val="bbPlcHdr"/>
        </w:types>
        <w:behaviors>
          <w:behavior w:val="content"/>
        </w:behaviors>
        <w:guid w:val="{AD0F025F-22E3-4360-ADE4-7CA857F392E0}"/>
      </w:docPartPr>
      <w:docPartBody>
        <w:p w:rsidR="00CE0EEA" w:rsidRDefault="001A7665" w:rsidP="001A7665">
          <w:pPr>
            <w:pStyle w:val="B9250C8B512946AABF5AEF1D1C104C58"/>
          </w:pPr>
          <w:r w:rsidRPr="00F4441D">
            <w:rPr>
              <w:rStyle w:val="Textedelespacerserv"/>
            </w:rPr>
            <w:t>Choisissez un élément.</w:t>
          </w:r>
        </w:p>
      </w:docPartBody>
    </w:docPart>
    <w:docPart>
      <w:docPartPr>
        <w:name w:val="62E33B14C0FE405FB04AD415AEE2CA3E"/>
        <w:category>
          <w:name w:val="Général"/>
          <w:gallery w:val="placeholder"/>
        </w:category>
        <w:types>
          <w:type w:val="bbPlcHdr"/>
        </w:types>
        <w:behaviors>
          <w:behavior w:val="content"/>
        </w:behaviors>
        <w:guid w:val="{16E5135D-7B26-441D-B149-09BFD3CB3080}"/>
      </w:docPartPr>
      <w:docPartBody>
        <w:p w:rsidR="00CE0EEA" w:rsidRDefault="00CE0EEA" w:rsidP="00CE0EEA">
          <w:pPr>
            <w:pStyle w:val="62E33B14C0FE405FB04AD415AEE2CA3E"/>
          </w:pPr>
          <w:r w:rsidRPr="00F4441D">
            <w:rPr>
              <w:rStyle w:val="Textedelespacerserv"/>
            </w:rPr>
            <w:t>Choisissez un élément.</w:t>
          </w:r>
        </w:p>
      </w:docPartBody>
    </w:docPart>
    <w:docPart>
      <w:docPartPr>
        <w:name w:val="96275DBB89544292B5A8F9E239252FD4"/>
        <w:category>
          <w:name w:val="Général"/>
          <w:gallery w:val="placeholder"/>
        </w:category>
        <w:types>
          <w:type w:val="bbPlcHdr"/>
        </w:types>
        <w:behaviors>
          <w:behavior w:val="content"/>
        </w:behaviors>
        <w:guid w:val="{69FE9005-2569-489C-AF8E-B648294E6FC1}"/>
      </w:docPartPr>
      <w:docPartBody>
        <w:p w:rsidR="00CE0EEA" w:rsidRDefault="00CE0EEA" w:rsidP="00CE0EEA">
          <w:pPr>
            <w:pStyle w:val="96275DBB89544292B5A8F9E239252FD4"/>
          </w:pPr>
          <w:r w:rsidRPr="00F4441D">
            <w:rPr>
              <w:rStyle w:val="Textedelespacerserv"/>
            </w:rPr>
            <w:t>Choisissez un élément.</w:t>
          </w:r>
        </w:p>
      </w:docPartBody>
    </w:docPart>
    <w:docPart>
      <w:docPartPr>
        <w:name w:val="0876603E47514D62B04320B4B7A298D6"/>
        <w:category>
          <w:name w:val="Général"/>
          <w:gallery w:val="placeholder"/>
        </w:category>
        <w:types>
          <w:type w:val="bbPlcHdr"/>
        </w:types>
        <w:behaviors>
          <w:behavior w:val="content"/>
        </w:behaviors>
        <w:guid w:val="{80A31E69-A2C0-4112-98D9-DF326B348E48}"/>
      </w:docPartPr>
      <w:docPartBody>
        <w:p w:rsidR="00CE0EEA" w:rsidRDefault="00CE0EEA" w:rsidP="00CE0EEA">
          <w:pPr>
            <w:pStyle w:val="0876603E47514D62B04320B4B7A298D6"/>
          </w:pPr>
          <w:r w:rsidRPr="00F4441D">
            <w:rPr>
              <w:rStyle w:val="Textedelespacerserv"/>
            </w:rPr>
            <w:t>Choisissez un élément.</w:t>
          </w:r>
        </w:p>
      </w:docPartBody>
    </w:docPart>
    <w:docPart>
      <w:docPartPr>
        <w:name w:val="1379E19BAFB54EDDBA1DB1CF48318DEF"/>
        <w:category>
          <w:name w:val="Général"/>
          <w:gallery w:val="placeholder"/>
        </w:category>
        <w:types>
          <w:type w:val="bbPlcHdr"/>
        </w:types>
        <w:behaviors>
          <w:behavior w:val="content"/>
        </w:behaviors>
        <w:guid w:val="{B1B72D55-A71E-4643-8807-5C74FA8D860A}"/>
      </w:docPartPr>
      <w:docPartBody>
        <w:p w:rsidR="00794D3E" w:rsidRDefault="00875EBD" w:rsidP="00875EBD">
          <w:pPr>
            <w:pStyle w:val="1379E19BAFB54EDDBA1DB1CF48318DEF"/>
          </w:pPr>
          <w:r w:rsidRPr="00311AB8">
            <w:rPr>
              <w:rStyle w:val="Textedelespacerserv"/>
            </w:rPr>
            <w:t>Cliquez ici pour entrer une date.</w:t>
          </w:r>
        </w:p>
      </w:docPartBody>
    </w:docPart>
    <w:docPart>
      <w:docPartPr>
        <w:name w:val="B5B21B00512B4F76BF52810476B9DD93"/>
        <w:category>
          <w:name w:val="Général"/>
          <w:gallery w:val="placeholder"/>
        </w:category>
        <w:types>
          <w:type w:val="bbPlcHdr"/>
        </w:types>
        <w:behaviors>
          <w:behavior w:val="content"/>
        </w:behaviors>
        <w:guid w:val="{944E3EA7-F3DD-43FE-A31B-A6634BE7DF07}"/>
      </w:docPartPr>
      <w:docPartBody>
        <w:p w:rsidR="00794D3E" w:rsidRDefault="00875EBD" w:rsidP="00875EBD">
          <w:pPr>
            <w:pStyle w:val="B5B21B00512B4F76BF52810476B9DD93"/>
          </w:pPr>
          <w:r w:rsidRPr="00311AB8">
            <w:rPr>
              <w:rStyle w:val="Textedelespacerserv"/>
            </w:rPr>
            <w:t>Cliquez ici pour entrer une date.</w:t>
          </w:r>
        </w:p>
      </w:docPartBody>
    </w:docPart>
    <w:docPart>
      <w:docPartPr>
        <w:name w:val="6CB6FF18977D4AD0903B24CDB77A3045"/>
        <w:category>
          <w:name w:val="Général"/>
          <w:gallery w:val="placeholder"/>
        </w:category>
        <w:types>
          <w:type w:val="bbPlcHdr"/>
        </w:types>
        <w:behaviors>
          <w:behavior w:val="content"/>
        </w:behaviors>
        <w:guid w:val="{4D767A6D-D717-44FD-8B65-EE80B328239B}"/>
      </w:docPartPr>
      <w:docPartBody>
        <w:p w:rsidR="00A90A45" w:rsidRDefault="00A90A45" w:rsidP="00A90A45">
          <w:pPr>
            <w:pStyle w:val="6CB6FF18977D4AD0903B24CDB77A3045"/>
          </w:pPr>
          <w:r w:rsidRPr="0047675D">
            <w:rPr>
              <w:rStyle w:val="Textedelespacerserv"/>
            </w:rPr>
            <w:t>Choisissez un élément.</w:t>
          </w:r>
        </w:p>
      </w:docPartBody>
    </w:docPart>
    <w:docPart>
      <w:docPartPr>
        <w:name w:val="AC293766BEDB41D08308AEB5AFF87028"/>
        <w:category>
          <w:name w:val="Général"/>
          <w:gallery w:val="placeholder"/>
        </w:category>
        <w:types>
          <w:type w:val="bbPlcHdr"/>
        </w:types>
        <w:behaviors>
          <w:behavior w:val="content"/>
        </w:behaviors>
        <w:guid w:val="{E65792E0-9D3A-48D4-A7FE-CEB359F1C944}"/>
      </w:docPartPr>
      <w:docPartBody>
        <w:p w:rsidR="00A90A45" w:rsidRDefault="00A90A45" w:rsidP="00A90A45">
          <w:pPr>
            <w:pStyle w:val="AC293766BEDB41D08308AEB5AFF87028"/>
          </w:pPr>
          <w:r w:rsidRPr="0047675D">
            <w:rPr>
              <w:rStyle w:val="Textedelespacerserv"/>
            </w:rPr>
            <w:t>Choisissez un élément.</w:t>
          </w:r>
        </w:p>
      </w:docPartBody>
    </w:docPart>
    <w:docPart>
      <w:docPartPr>
        <w:name w:val="3E89FFBE80F4433188F33C67E7ED2E16"/>
        <w:category>
          <w:name w:val="Général"/>
          <w:gallery w:val="placeholder"/>
        </w:category>
        <w:types>
          <w:type w:val="bbPlcHdr"/>
        </w:types>
        <w:behaviors>
          <w:behavior w:val="content"/>
        </w:behaviors>
        <w:guid w:val="{6E250392-F0DA-4C96-9FA9-78C27C0C3CCD}"/>
      </w:docPartPr>
      <w:docPartBody>
        <w:p w:rsidR="00A90A45" w:rsidRDefault="00A90A45" w:rsidP="00A90A45">
          <w:pPr>
            <w:pStyle w:val="3E89FFBE80F4433188F33C67E7ED2E16"/>
          </w:pPr>
          <w:r w:rsidRPr="0047675D">
            <w:rPr>
              <w:rStyle w:val="Textedelespacerserv"/>
            </w:rPr>
            <w:t>Choisissez un élément.</w:t>
          </w:r>
        </w:p>
      </w:docPartBody>
    </w:docPart>
    <w:docPart>
      <w:docPartPr>
        <w:name w:val="DCA6CA9FC85F4C629089F183A4F4B552"/>
        <w:category>
          <w:name w:val="Général"/>
          <w:gallery w:val="placeholder"/>
        </w:category>
        <w:types>
          <w:type w:val="bbPlcHdr"/>
        </w:types>
        <w:behaviors>
          <w:behavior w:val="content"/>
        </w:behaviors>
        <w:guid w:val="{334EB3F2-32DA-461F-B4BC-B48E7DBE0DAA}"/>
      </w:docPartPr>
      <w:docPartBody>
        <w:p w:rsidR="00A90A45" w:rsidRDefault="00A90A45" w:rsidP="00A90A45">
          <w:pPr>
            <w:pStyle w:val="DCA6CA9FC85F4C629089F183A4F4B552"/>
          </w:pPr>
          <w:r w:rsidRPr="0047675D">
            <w:rPr>
              <w:rStyle w:val="Textedelespacerserv"/>
            </w:rPr>
            <w:t>Choisissez un élément.</w:t>
          </w:r>
        </w:p>
      </w:docPartBody>
    </w:docPart>
    <w:docPart>
      <w:docPartPr>
        <w:name w:val="773FB8F854E146C58120443C93348F12"/>
        <w:category>
          <w:name w:val="Général"/>
          <w:gallery w:val="placeholder"/>
        </w:category>
        <w:types>
          <w:type w:val="bbPlcHdr"/>
        </w:types>
        <w:behaviors>
          <w:behavior w:val="content"/>
        </w:behaviors>
        <w:guid w:val="{DBFEC2EE-F316-4B77-B2A5-F81E98869B05}"/>
      </w:docPartPr>
      <w:docPartBody>
        <w:p w:rsidR="00A90A45" w:rsidRDefault="00A90A45" w:rsidP="00A90A45">
          <w:pPr>
            <w:pStyle w:val="773FB8F854E146C58120443C93348F12"/>
          </w:pPr>
          <w:r w:rsidRPr="0047675D">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9FE"/>
    <w:rsid w:val="00001E21"/>
    <w:rsid w:val="00026749"/>
    <w:rsid w:val="00086849"/>
    <w:rsid w:val="000B12F9"/>
    <w:rsid w:val="000E75BC"/>
    <w:rsid w:val="000F167D"/>
    <w:rsid w:val="00100F84"/>
    <w:rsid w:val="00125C12"/>
    <w:rsid w:val="001A7665"/>
    <w:rsid w:val="001B1101"/>
    <w:rsid w:val="001D3441"/>
    <w:rsid w:val="001E44F4"/>
    <w:rsid w:val="002331B2"/>
    <w:rsid w:val="002B755A"/>
    <w:rsid w:val="002D783B"/>
    <w:rsid w:val="003573C4"/>
    <w:rsid w:val="00376301"/>
    <w:rsid w:val="003A3AAB"/>
    <w:rsid w:val="0040027E"/>
    <w:rsid w:val="00412DD9"/>
    <w:rsid w:val="0044265B"/>
    <w:rsid w:val="004B1453"/>
    <w:rsid w:val="004F47E9"/>
    <w:rsid w:val="00501B48"/>
    <w:rsid w:val="00536BE0"/>
    <w:rsid w:val="00550C1A"/>
    <w:rsid w:val="00560C36"/>
    <w:rsid w:val="0059188C"/>
    <w:rsid w:val="005A719F"/>
    <w:rsid w:val="005B4E12"/>
    <w:rsid w:val="005C2465"/>
    <w:rsid w:val="00630C29"/>
    <w:rsid w:val="0064059C"/>
    <w:rsid w:val="0064708D"/>
    <w:rsid w:val="006623BF"/>
    <w:rsid w:val="00666670"/>
    <w:rsid w:val="006A6F62"/>
    <w:rsid w:val="006E4A09"/>
    <w:rsid w:val="006F3BB7"/>
    <w:rsid w:val="00722C02"/>
    <w:rsid w:val="00722EFB"/>
    <w:rsid w:val="00726D99"/>
    <w:rsid w:val="00727380"/>
    <w:rsid w:val="0073070E"/>
    <w:rsid w:val="00794D3E"/>
    <w:rsid w:val="007A3B28"/>
    <w:rsid w:val="00823887"/>
    <w:rsid w:val="00837D2C"/>
    <w:rsid w:val="00875EBD"/>
    <w:rsid w:val="008931BF"/>
    <w:rsid w:val="00894B11"/>
    <w:rsid w:val="008B033E"/>
    <w:rsid w:val="008F1E52"/>
    <w:rsid w:val="0092511C"/>
    <w:rsid w:val="009465A1"/>
    <w:rsid w:val="00960B98"/>
    <w:rsid w:val="009713AD"/>
    <w:rsid w:val="00993A27"/>
    <w:rsid w:val="009A6E1B"/>
    <w:rsid w:val="009F1B30"/>
    <w:rsid w:val="009F258E"/>
    <w:rsid w:val="00A515C0"/>
    <w:rsid w:val="00A90A45"/>
    <w:rsid w:val="00AB59FE"/>
    <w:rsid w:val="00AC1E21"/>
    <w:rsid w:val="00AC1F74"/>
    <w:rsid w:val="00AC6971"/>
    <w:rsid w:val="00AD48EB"/>
    <w:rsid w:val="00B230BD"/>
    <w:rsid w:val="00B87D00"/>
    <w:rsid w:val="00BA2FD6"/>
    <w:rsid w:val="00C37756"/>
    <w:rsid w:val="00C437A1"/>
    <w:rsid w:val="00C670C8"/>
    <w:rsid w:val="00C77563"/>
    <w:rsid w:val="00CA2DB3"/>
    <w:rsid w:val="00CD5BAF"/>
    <w:rsid w:val="00CE0EEA"/>
    <w:rsid w:val="00D7425A"/>
    <w:rsid w:val="00DF6F2F"/>
    <w:rsid w:val="00E50D85"/>
    <w:rsid w:val="00E510C1"/>
    <w:rsid w:val="00E5344C"/>
    <w:rsid w:val="00E92BA9"/>
    <w:rsid w:val="00EB5772"/>
    <w:rsid w:val="00EF2A34"/>
    <w:rsid w:val="00F00B55"/>
    <w:rsid w:val="00F03881"/>
    <w:rsid w:val="00F85F82"/>
    <w:rsid w:val="00FE47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E44F4"/>
    <w:rPr>
      <w:color w:val="666666"/>
    </w:rPr>
  </w:style>
  <w:style w:type="paragraph" w:customStyle="1" w:styleId="F0A465002238624E9B69432F25880095">
    <w:name w:val="F0A465002238624E9B69432F25880095"/>
    <w:rsid w:val="00560C36"/>
    <w:pPr>
      <w:spacing w:after="0" w:line="240" w:lineRule="auto"/>
    </w:pPr>
    <w:rPr>
      <w:kern w:val="2"/>
      <w:sz w:val="24"/>
      <w:szCs w:val="24"/>
      <w14:ligatures w14:val="standardContextual"/>
    </w:rPr>
  </w:style>
  <w:style w:type="paragraph" w:customStyle="1" w:styleId="08B6746FF7B04FAAB599771F2630B430">
    <w:name w:val="08B6746FF7B04FAAB599771F2630B430"/>
    <w:rsid w:val="00FE4700"/>
  </w:style>
  <w:style w:type="paragraph" w:customStyle="1" w:styleId="958E4ADB11AB4783A06CB6C0FD65E23F">
    <w:name w:val="958E4ADB11AB4783A06CB6C0FD65E23F"/>
    <w:rsid w:val="00086849"/>
    <w:pPr>
      <w:spacing w:after="160" w:line="259" w:lineRule="auto"/>
    </w:pPr>
  </w:style>
  <w:style w:type="paragraph" w:customStyle="1" w:styleId="3C2A26205DB14206B4DA63A9252CA2FC">
    <w:name w:val="3C2A26205DB14206B4DA63A9252CA2FC"/>
    <w:rsid w:val="00C77563"/>
    <w:pPr>
      <w:spacing w:after="160" w:line="259" w:lineRule="auto"/>
    </w:pPr>
  </w:style>
  <w:style w:type="paragraph" w:customStyle="1" w:styleId="0F436B1C6B2B4963A90C9432112F5344">
    <w:name w:val="0F436B1C6B2B4963A90C9432112F5344"/>
    <w:rsid w:val="00C77563"/>
    <w:pPr>
      <w:spacing w:after="160" w:line="259" w:lineRule="auto"/>
    </w:pPr>
  </w:style>
  <w:style w:type="paragraph" w:customStyle="1" w:styleId="01B732933511441E816B3B7269725AED">
    <w:name w:val="01B732933511441E816B3B7269725AED"/>
    <w:rsid w:val="00C77563"/>
    <w:pPr>
      <w:spacing w:after="160" w:line="259" w:lineRule="auto"/>
    </w:pPr>
  </w:style>
  <w:style w:type="paragraph" w:customStyle="1" w:styleId="00AC748D2B23498DBF7F1A960689DC5F">
    <w:name w:val="00AC748D2B23498DBF7F1A960689DC5F"/>
    <w:rsid w:val="00376301"/>
    <w:pPr>
      <w:spacing w:after="160" w:line="259" w:lineRule="auto"/>
    </w:pPr>
  </w:style>
  <w:style w:type="paragraph" w:customStyle="1" w:styleId="ECFAED31EC2C45E1B0B2A9FBCBC5B63D">
    <w:name w:val="ECFAED31EC2C45E1B0B2A9FBCBC5B63D"/>
    <w:rsid w:val="00A515C0"/>
    <w:pPr>
      <w:spacing w:after="160" w:line="259" w:lineRule="auto"/>
    </w:pPr>
  </w:style>
  <w:style w:type="paragraph" w:customStyle="1" w:styleId="D05DC36FA2B243EC9F47507B5345ADAC">
    <w:name w:val="D05DC36FA2B243EC9F47507B5345ADAC"/>
    <w:rsid w:val="001A7665"/>
    <w:pPr>
      <w:spacing w:after="160" w:line="259" w:lineRule="auto"/>
    </w:pPr>
  </w:style>
  <w:style w:type="paragraph" w:customStyle="1" w:styleId="B9250C8B512946AABF5AEF1D1C104C58">
    <w:name w:val="B9250C8B512946AABF5AEF1D1C104C58"/>
    <w:rsid w:val="001A7665"/>
    <w:pPr>
      <w:spacing w:after="160" w:line="259" w:lineRule="auto"/>
    </w:pPr>
  </w:style>
  <w:style w:type="paragraph" w:customStyle="1" w:styleId="DC43ADD634E0460EBCB51BA19312E15A">
    <w:name w:val="DC43ADD634E0460EBCB51BA19312E15A"/>
    <w:rsid w:val="001A7665"/>
    <w:pPr>
      <w:spacing w:after="160" w:line="259" w:lineRule="auto"/>
    </w:pPr>
  </w:style>
  <w:style w:type="paragraph" w:customStyle="1" w:styleId="05299BFA427945B184A87E444959D3EB">
    <w:name w:val="05299BFA427945B184A87E444959D3EB"/>
    <w:rsid w:val="001A7665"/>
    <w:pPr>
      <w:spacing w:after="160" w:line="259" w:lineRule="auto"/>
    </w:pPr>
  </w:style>
  <w:style w:type="paragraph" w:customStyle="1" w:styleId="62E33B14C0FE405FB04AD415AEE2CA3E">
    <w:name w:val="62E33B14C0FE405FB04AD415AEE2CA3E"/>
    <w:rsid w:val="00CE0EEA"/>
    <w:pPr>
      <w:spacing w:after="160" w:line="259" w:lineRule="auto"/>
    </w:pPr>
  </w:style>
  <w:style w:type="paragraph" w:customStyle="1" w:styleId="96275DBB89544292B5A8F9E239252FD4">
    <w:name w:val="96275DBB89544292B5A8F9E239252FD4"/>
    <w:rsid w:val="00CE0EEA"/>
    <w:pPr>
      <w:spacing w:after="160" w:line="259" w:lineRule="auto"/>
    </w:pPr>
  </w:style>
  <w:style w:type="paragraph" w:customStyle="1" w:styleId="0876603E47514D62B04320B4B7A298D6">
    <w:name w:val="0876603E47514D62B04320B4B7A298D6"/>
    <w:rsid w:val="00CE0EEA"/>
    <w:pPr>
      <w:spacing w:after="160" w:line="259" w:lineRule="auto"/>
    </w:pPr>
  </w:style>
  <w:style w:type="paragraph" w:customStyle="1" w:styleId="6A8F51D0123C40D8A345418A4CAB10B7">
    <w:name w:val="6A8F51D0123C40D8A345418A4CAB10B7"/>
    <w:rsid w:val="00C670C8"/>
    <w:pPr>
      <w:spacing w:after="160" w:line="259" w:lineRule="auto"/>
    </w:pPr>
  </w:style>
  <w:style w:type="paragraph" w:customStyle="1" w:styleId="23D3811C70014F7DA9D6EC732C079A8F">
    <w:name w:val="23D3811C70014F7DA9D6EC732C079A8F"/>
    <w:rsid w:val="00AC1F74"/>
    <w:pPr>
      <w:spacing w:after="160" w:line="259" w:lineRule="auto"/>
    </w:pPr>
  </w:style>
  <w:style w:type="paragraph" w:customStyle="1" w:styleId="75AAD4C53AA94D87855FC0518ECFF392">
    <w:name w:val="75AAD4C53AA94D87855FC0518ECFF392"/>
    <w:rsid w:val="00AC1F74"/>
    <w:pPr>
      <w:spacing w:after="160" w:line="259" w:lineRule="auto"/>
    </w:pPr>
  </w:style>
  <w:style w:type="paragraph" w:customStyle="1" w:styleId="CBCFBFBF9DFF4742BE8921B1DCA4D981">
    <w:name w:val="CBCFBFBF9DFF4742BE8921B1DCA4D981"/>
    <w:rsid w:val="00823887"/>
    <w:pPr>
      <w:spacing w:after="160" w:line="259" w:lineRule="auto"/>
    </w:pPr>
  </w:style>
  <w:style w:type="paragraph" w:customStyle="1" w:styleId="59D13E46741D455C87B68606B817BF25">
    <w:name w:val="59D13E46741D455C87B68606B817BF25"/>
    <w:rsid w:val="00727380"/>
    <w:pPr>
      <w:spacing w:after="160" w:line="259" w:lineRule="auto"/>
    </w:pPr>
  </w:style>
  <w:style w:type="paragraph" w:customStyle="1" w:styleId="F12707B9FDF54D54B78E6764E1F9F053">
    <w:name w:val="F12707B9FDF54D54B78E6764E1F9F053"/>
    <w:rsid w:val="00722EFB"/>
    <w:pPr>
      <w:spacing w:after="160" w:line="259" w:lineRule="auto"/>
    </w:pPr>
  </w:style>
  <w:style w:type="paragraph" w:customStyle="1" w:styleId="BCA017826AF64E5E891CA956DC0914D4">
    <w:name w:val="BCA017826AF64E5E891CA956DC0914D4"/>
    <w:rsid w:val="00722EFB"/>
    <w:pPr>
      <w:spacing w:after="160" w:line="259" w:lineRule="auto"/>
    </w:pPr>
  </w:style>
  <w:style w:type="paragraph" w:customStyle="1" w:styleId="DE219AFF848E49419C99B37650F7F52D">
    <w:name w:val="DE219AFF848E49419C99B37650F7F52D"/>
    <w:rsid w:val="00722EFB"/>
    <w:pPr>
      <w:spacing w:after="160" w:line="259" w:lineRule="auto"/>
    </w:pPr>
  </w:style>
  <w:style w:type="paragraph" w:customStyle="1" w:styleId="F8954247A6A240CDA7218E9A6DE8F29A">
    <w:name w:val="F8954247A6A240CDA7218E9A6DE8F29A"/>
    <w:rsid w:val="00722EFB"/>
    <w:pPr>
      <w:spacing w:after="160" w:line="259" w:lineRule="auto"/>
    </w:pPr>
  </w:style>
  <w:style w:type="paragraph" w:customStyle="1" w:styleId="90A84E3A0CB44DA49133BCF6155FADBA">
    <w:name w:val="90A84E3A0CB44DA49133BCF6155FADBA"/>
    <w:rsid w:val="00722EFB"/>
    <w:pPr>
      <w:spacing w:after="160" w:line="259" w:lineRule="auto"/>
    </w:pPr>
  </w:style>
  <w:style w:type="paragraph" w:customStyle="1" w:styleId="B7CBC92686DF43349FE809EA183C89E3">
    <w:name w:val="B7CBC92686DF43349FE809EA183C89E3"/>
    <w:rsid w:val="00722EFB"/>
    <w:pPr>
      <w:spacing w:after="160" w:line="259" w:lineRule="auto"/>
    </w:pPr>
  </w:style>
  <w:style w:type="paragraph" w:customStyle="1" w:styleId="BC285C9CB1B94A66B0923DE667EE4B4D">
    <w:name w:val="BC285C9CB1B94A66B0923DE667EE4B4D"/>
    <w:rsid w:val="00722EFB"/>
    <w:pPr>
      <w:spacing w:after="160" w:line="259" w:lineRule="auto"/>
    </w:pPr>
  </w:style>
  <w:style w:type="paragraph" w:customStyle="1" w:styleId="899CA086BF5E490FA2C8010461E78E78">
    <w:name w:val="899CA086BF5E490FA2C8010461E78E78"/>
    <w:rsid w:val="00722EFB"/>
    <w:pPr>
      <w:spacing w:after="160" w:line="259" w:lineRule="auto"/>
    </w:pPr>
  </w:style>
  <w:style w:type="paragraph" w:customStyle="1" w:styleId="09EF467439794534B52D8846AB172A22">
    <w:name w:val="09EF467439794534B52D8846AB172A22"/>
    <w:rsid w:val="00722EFB"/>
    <w:pPr>
      <w:spacing w:after="160" w:line="259" w:lineRule="auto"/>
    </w:pPr>
  </w:style>
  <w:style w:type="paragraph" w:customStyle="1" w:styleId="16CDB342495845E6B317DD06B05A3375">
    <w:name w:val="16CDB342495845E6B317DD06B05A3375"/>
    <w:rsid w:val="0059188C"/>
    <w:pPr>
      <w:spacing w:after="160" w:line="259" w:lineRule="auto"/>
    </w:pPr>
  </w:style>
  <w:style w:type="paragraph" w:customStyle="1" w:styleId="72FCB4C55D6C44BAA40A808DCB009788">
    <w:name w:val="72FCB4C55D6C44BAA40A808DCB009788"/>
    <w:rsid w:val="0059188C"/>
    <w:pPr>
      <w:spacing w:after="160" w:line="259" w:lineRule="auto"/>
    </w:pPr>
  </w:style>
  <w:style w:type="paragraph" w:customStyle="1" w:styleId="A274B72CAA7E40A79B65704ED25A3A31">
    <w:name w:val="A274B72CAA7E40A79B65704ED25A3A31"/>
    <w:rsid w:val="001D3441"/>
    <w:pPr>
      <w:spacing w:after="160" w:line="259" w:lineRule="auto"/>
    </w:pPr>
  </w:style>
  <w:style w:type="paragraph" w:customStyle="1" w:styleId="84D996DBF76F47F594E2547C53FE46E6">
    <w:name w:val="84D996DBF76F47F594E2547C53FE46E6"/>
    <w:rsid w:val="001D3441"/>
    <w:pPr>
      <w:spacing w:after="160" w:line="259" w:lineRule="auto"/>
    </w:pPr>
  </w:style>
  <w:style w:type="paragraph" w:customStyle="1" w:styleId="3666142A924B4EDB8DB24409A779238F">
    <w:name w:val="3666142A924B4EDB8DB24409A779238F"/>
    <w:rsid w:val="001D3441"/>
    <w:pPr>
      <w:spacing w:after="160" w:line="259" w:lineRule="auto"/>
    </w:pPr>
  </w:style>
  <w:style w:type="paragraph" w:customStyle="1" w:styleId="ED8A319835E749D5B5CC13E48712288C">
    <w:name w:val="ED8A319835E749D5B5CC13E48712288C"/>
    <w:rsid w:val="00875EBD"/>
    <w:pPr>
      <w:spacing w:after="160" w:line="259" w:lineRule="auto"/>
    </w:pPr>
  </w:style>
  <w:style w:type="paragraph" w:customStyle="1" w:styleId="1FFE8F749F2145D18EB82B0D464CAC99">
    <w:name w:val="1FFE8F749F2145D18EB82B0D464CAC99"/>
    <w:rsid w:val="00875EBD"/>
    <w:pPr>
      <w:spacing w:after="160" w:line="259" w:lineRule="auto"/>
    </w:pPr>
  </w:style>
  <w:style w:type="paragraph" w:customStyle="1" w:styleId="88532021FB5B4A30938F78058653871A">
    <w:name w:val="88532021FB5B4A30938F78058653871A"/>
    <w:rsid w:val="00875EBD"/>
    <w:pPr>
      <w:spacing w:after="160" w:line="259" w:lineRule="auto"/>
    </w:pPr>
  </w:style>
  <w:style w:type="paragraph" w:customStyle="1" w:styleId="E8A48210F15143FDA641E22B2B9453B9">
    <w:name w:val="E8A48210F15143FDA641E22B2B9453B9"/>
    <w:rsid w:val="00875EBD"/>
    <w:pPr>
      <w:spacing w:after="160" w:line="259" w:lineRule="auto"/>
    </w:pPr>
  </w:style>
  <w:style w:type="paragraph" w:customStyle="1" w:styleId="1379E19BAFB54EDDBA1DB1CF48318DEF">
    <w:name w:val="1379E19BAFB54EDDBA1DB1CF48318DEF"/>
    <w:rsid w:val="00875EBD"/>
    <w:pPr>
      <w:spacing w:after="160" w:line="259" w:lineRule="auto"/>
    </w:pPr>
  </w:style>
  <w:style w:type="paragraph" w:customStyle="1" w:styleId="B5B21B00512B4F76BF52810476B9DD93">
    <w:name w:val="B5B21B00512B4F76BF52810476B9DD93"/>
    <w:rsid w:val="00875EBD"/>
    <w:pPr>
      <w:spacing w:after="160" w:line="259" w:lineRule="auto"/>
    </w:pPr>
  </w:style>
  <w:style w:type="paragraph" w:customStyle="1" w:styleId="6CB6FF18977D4AD0903B24CDB77A3045">
    <w:name w:val="6CB6FF18977D4AD0903B24CDB77A3045"/>
    <w:rsid w:val="00A90A45"/>
    <w:pPr>
      <w:spacing w:after="160" w:line="259" w:lineRule="auto"/>
    </w:pPr>
  </w:style>
  <w:style w:type="paragraph" w:customStyle="1" w:styleId="AC293766BEDB41D08308AEB5AFF87028">
    <w:name w:val="AC293766BEDB41D08308AEB5AFF87028"/>
    <w:rsid w:val="00A90A45"/>
    <w:pPr>
      <w:spacing w:after="160" w:line="259" w:lineRule="auto"/>
    </w:pPr>
  </w:style>
  <w:style w:type="paragraph" w:customStyle="1" w:styleId="3E89FFBE80F4433188F33C67E7ED2E16">
    <w:name w:val="3E89FFBE80F4433188F33C67E7ED2E16"/>
    <w:rsid w:val="00A90A45"/>
    <w:pPr>
      <w:spacing w:after="160" w:line="259" w:lineRule="auto"/>
    </w:pPr>
  </w:style>
  <w:style w:type="paragraph" w:customStyle="1" w:styleId="DCA6CA9FC85F4C629089F183A4F4B552">
    <w:name w:val="DCA6CA9FC85F4C629089F183A4F4B552"/>
    <w:rsid w:val="00A90A45"/>
    <w:pPr>
      <w:spacing w:after="160" w:line="259" w:lineRule="auto"/>
    </w:pPr>
  </w:style>
  <w:style w:type="paragraph" w:customStyle="1" w:styleId="773FB8F854E146C58120443C93348F12">
    <w:name w:val="773FB8F854E146C58120443C93348F12"/>
    <w:rsid w:val="00A90A45"/>
    <w:pPr>
      <w:spacing w:after="160" w:line="259" w:lineRule="auto"/>
    </w:pPr>
  </w:style>
  <w:style w:type="paragraph" w:customStyle="1" w:styleId="ACB7EC9780564AF9A084E427C18B7C1F">
    <w:name w:val="ACB7EC9780564AF9A084E427C18B7C1F"/>
    <w:rsid w:val="00A90A45"/>
    <w:pPr>
      <w:spacing w:after="160" w:line="259" w:lineRule="auto"/>
    </w:pPr>
  </w:style>
  <w:style w:type="paragraph" w:customStyle="1" w:styleId="ED106343BEB6404595E6034FD5E820CF">
    <w:name w:val="ED106343BEB6404595E6034FD5E820CF"/>
    <w:rsid w:val="00A90A45"/>
    <w:pPr>
      <w:spacing w:after="160" w:line="259" w:lineRule="auto"/>
    </w:pPr>
  </w:style>
  <w:style w:type="paragraph" w:customStyle="1" w:styleId="5FBB713A9C9A449A8C9CA2FC31D02F66">
    <w:name w:val="5FBB713A9C9A449A8C9CA2FC31D02F66"/>
    <w:rsid w:val="00BA2FD6"/>
    <w:pPr>
      <w:spacing w:after="160" w:line="259" w:lineRule="auto"/>
    </w:pPr>
  </w:style>
  <w:style w:type="paragraph" w:customStyle="1" w:styleId="AB1BDFB9DF9547808E483E7641C18709">
    <w:name w:val="AB1BDFB9DF9547808E483E7641C18709"/>
    <w:rsid w:val="001E44F4"/>
    <w:pPr>
      <w:spacing w:after="160" w:line="259" w:lineRule="auto"/>
    </w:pPr>
  </w:style>
  <w:style w:type="paragraph" w:customStyle="1" w:styleId="C9EDA383F7CA4D7B90E7EF704A70FA4A">
    <w:name w:val="C9EDA383F7CA4D7B90E7EF704A70FA4A"/>
    <w:rsid w:val="001E44F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D194C9D3BDDDD4488DF3FDE7296F0B1" ma:contentTypeVersion="4" ma:contentTypeDescription="Create a new document." ma:contentTypeScope="" ma:versionID="b8a4ab6dbb56c4c4ef43440c4543e996">
  <xsd:schema xmlns:xsd="http://www.w3.org/2001/XMLSchema" xmlns:xs="http://www.w3.org/2001/XMLSchema" xmlns:p="http://schemas.microsoft.com/office/2006/metadata/properties" xmlns:ns2="8a162490-8069-42d5-bfa1-f7ce5d1259bf" targetNamespace="http://schemas.microsoft.com/office/2006/metadata/properties" ma:root="true" ma:fieldsID="6ed70476e7d5741a2a4a7d259e299ecc" ns2:_="">
    <xsd:import namespace="8a162490-8069-42d5-bfa1-f7ce5d1259b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62490-8069-42d5-bfa1-f7ce5d1259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AD67F3-FD43-4B5E-9A71-802E76188FC0}">
  <ds:schemaRefs>
    <ds:schemaRef ds:uri="http://schemas.microsoft.com/sharepoint/v3/contenttype/forms"/>
  </ds:schemaRefs>
</ds:datastoreItem>
</file>

<file path=customXml/itemProps2.xml><?xml version="1.0" encoding="utf-8"?>
<ds:datastoreItem xmlns:ds="http://schemas.openxmlformats.org/officeDocument/2006/customXml" ds:itemID="{5B97E985-7549-414F-A8D6-CBB871B642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162490-8069-42d5-bfa1-f7ce5d1259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B93302-0D40-42CC-8AD1-23582285E58F}">
  <ds:schemaRefs>
    <ds:schemaRef ds:uri="http://schemas.microsoft.com/office/2006/documentManagement/types"/>
    <ds:schemaRef ds:uri="http://purl.org/dc/elements/1.1/"/>
    <ds:schemaRef ds:uri="http://schemas.microsoft.com/office/infopath/2007/PartnerControls"/>
    <ds:schemaRef ds:uri="http://purl.org/dc/dcmitype/"/>
    <ds:schemaRef ds:uri="http://schemas.openxmlformats.org/package/2006/metadata/core-properties"/>
    <ds:schemaRef ds:uri="http://www.w3.org/XML/1998/namespace"/>
    <ds:schemaRef ds:uri="8a162490-8069-42d5-bfa1-f7ce5d1259bf"/>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1CD4C05B-9A89-46F6-B45B-D27BD0F98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12</Pages>
  <Words>2852</Words>
  <Characters>15690</Characters>
  <Application>Microsoft Office Word</Application>
  <DocSecurity>0</DocSecurity>
  <Lines>130</Lines>
  <Paragraphs>37</Paragraphs>
  <ScaleCrop>false</ScaleCrop>
  <HeadingPairs>
    <vt:vector size="2" baseType="variant">
      <vt:variant>
        <vt:lpstr>Titre</vt:lpstr>
      </vt:variant>
      <vt:variant>
        <vt:i4>1</vt:i4>
      </vt:variant>
    </vt:vector>
  </HeadingPairs>
  <TitlesOfParts>
    <vt:vector size="1" baseType="lpstr">
      <vt:lpstr>Acte d'Engagement valant Cahier des Charges</vt:lpstr>
    </vt:vector>
  </TitlesOfParts>
  <Company>HP Inc.</Company>
  <LinksUpToDate>false</LinksUpToDate>
  <CharactersWithSpaces>18505</CharactersWithSpaces>
  <SharedDoc>false</SharedDoc>
  <HLinks>
    <vt:vector size="18" baseType="variant">
      <vt:variant>
        <vt:i4>6815751</vt:i4>
      </vt:variant>
      <vt:variant>
        <vt:i4>6</vt:i4>
      </vt:variant>
      <vt:variant>
        <vt:i4>0</vt:i4>
      </vt:variant>
      <vt:variant>
        <vt:i4>5</vt:i4>
      </vt:variant>
      <vt:variant>
        <vt:lpwstr>mailto:service-marches@epfif.fr</vt:lpwstr>
      </vt:variant>
      <vt:variant>
        <vt:lpwstr/>
      </vt:variant>
      <vt:variant>
        <vt:i4>6684766</vt:i4>
      </vt:variant>
      <vt:variant>
        <vt:i4>3</vt:i4>
      </vt:variant>
      <vt:variant>
        <vt:i4>0</vt:i4>
      </vt:variant>
      <vt:variant>
        <vt:i4>5</vt:i4>
      </vt:variant>
      <vt:variant>
        <vt:lpwstr>mailto:nclement@epfif.fr</vt:lpwstr>
      </vt:variant>
      <vt:variant>
        <vt:lpwstr/>
      </vt:variant>
      <vt:variant>
        <vt:i4>7077975</vt:i4>
      </vt:variant>
      <vt:variant>
        <vt:i4>0</vt:i4>
      </vt:variant>
      <vt:variant>
        <vt:i4>0</vt:i4>
      </vt:variant>
      <vt:variant>
        <vt:i4>5</vt:i4>
      </vt:variant>
      <vt:variant>
        <vt:lpwstr>mailto:jmas@epfif.fr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 valant Cahier des Charges</dc:title>
  <dc:subject>Acte d’Engagement</dc:subject>
  <dc:creator>Faycal ABDOU</dc:creator>
  <cp:keywords/>
  <dc:description/>
  <cp:lastModifiedBy>TIKOUIRT ANAIS (CNAM / Paris)</cp:lastModifiedBy>
  <cp:revision>6</cp:revision>
  <cp:lastPrinted>2025-03-07T15:50:00Z</cp:lastPrinted>
  <dcterms:created xsi:type="dcterms:W3CDTF">2026-01-21T16:21:00Z</dcterms:created>
  <dcterms:modified xsi:type="dcterms:W3CDTF">2026-01-30T15:28:00Z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0x0101008D194C9D3BDDDD4488DF3FDE7296F0B1</vt:lpwstr>
  </property>
</Properties>
</file>